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0E206" w14:textId="1225E254" w:rsidR="00B81ED4" w:rsidRPr="00B81ED4" w:rsidRDefault="00B81ED4" w:rsidP="008F7700">
      <w:pPr>
        <w:pStyle w:val="TopInfo"/>
      </w:pPr>
      <w:r w:rsidRPr="008F7700">
        <w:rPr>
          <w:b/>
        </w:rPr>
        <w:t>User Story Number:</w:t>
      </w:r>
      <w:r w:rsidR="008D6652">
        <w:t xml:space="preserve"> </w:t>
      </w:r>
      <w:r w:rsidR="00EF3825" w:rsidRPr="00351149">
        <w:rPr>
          <w:rFonts w:ascii="Times New Roman" w:hAnsi="Times New Roman" w:cs="Times New Roman"/>
        </w:rPr>
        <w:t>USRX-167C</w:t>
      </w:r>
    </w:p>
    <w:p w14:paraId="7300E207" w14:textId="3574FE0B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8D6652">
        <w:t xml:space="preserve"> </w:t>
      </w:r>
      <w:r w:rsidR="004412E2" w:rsidRPr="00351149">
        <w:rPr>
          <w:rFonts w:ascii="Times New Roman" w:hAnsi="Times New Roman" w:cs="Times New Roman"/>
        </w:rPr>
        <w:t xml:space="preserve">NCPDP </w:t>
      </w:r>
      <w:r w:rsidR="00835676" w:rsidRPr="00351149">
        <w:rPr>
          <w:rFonts w:ascii="Times New Roman" w:hAnsi="Times New Roman" w:cs="Times New Roman"/>
        </w:rPr>
        <w:t xml:space="preserve">Field Definition </w:t>
      </w:r>
      <w:r w:rsidR="0015200D" w:rsidRPr="00351149">
        <w:rPr>
          <w:rFonts w:ascii="Times New Roman" w:hAnsi="Times New Roman" w:cs="Times New Roman"/>
        </w:rPr>
        <w:t xml:space="preserve">– </w:t>
      </w:r>
      <w:r w:rsidR="0095740D" w:rsidRPr="00351149">
        <w:rPr>
          <w:rFonts w:ascii="Times New Roman" w:hAnsi="Times New Roman" w:cs="Times New Roman"/>
        </w:rPr>
        <w:t>Product ID</w:t>
      </w:r>
    </w:p>
    <w:p w14:paraId="469C565F" w14:textId="46E14D80" w:rsidR="00446377" w:rsidRDefault="00446377" w:rsidP="008F7700">
      <w:pPr>
        <w:pStyle w:val="TopInfo"/>
        <w:rPr>
          <w:b/>
        </w:rPr>
      </w:pPr>
      <w:r>
        <w:rPr>
          <w:b/>
        </w:rPr>
        <w:t xml:space="preserve">Product Backlog ID: </w:t>
      </w:r>
      <w:r w:rsidRPr="00351149">
        <w:rPr>
          <w:rFonts w:ascii="Times New Roman" w:hAnsi="Times New Roman" w:cs="Times New Roman"/>
          <w:b/>
        </w:rPr>
        <w:t>167</w:t>
      </w:r>
    </w:p>
    <w:p w14:paraId="7300E208" w14:textId="01AED8A3" w:rsidR="00B81ED4" w:rsidRPr="00B81ED4" w:rsidRDefault="00446377" w:rsidP="008F7700">
      <w:pPr>
        <w:pStyle w:val="TopInfo"/>
      </w:pPr>
      <w:r>
        <w:rPr>
          <w:b/>
        </w:rPr>
        <w:t xml:space="preserve">Backlog </w:t>
      </w:r>
      <w:r w:rsidR="00B81ED4" w:rsidRPr="008F7700">
        <w:rPr>
          <w:b/>
        </w:rPr>
        <w:t>Priority:</w:t>
      </w:r>
      <w:r w:rsidR="00B81ED4" w:rsidRPr="00B81ED4">
        <w:t xml:space="preserve"> </w:t>
      </w:r>
      <w:r w:rsidR="00B81ED4" w:rsidRPr="00351149">
        <w:rPr>
          <w:rFonts w:ascii="Times New Roman" w:hAnsi="Times New Roman" w:cs="Times New Roman"/>
        </w:rPr>
        <w:t>(High, Medium, Low)</w:t>
      </w:r>
    </w:p>
    <w:p w14:paraId="2BB989DB" w14:textId="07EA6996" w:rsidR="00446377" w:rsidRDefault="00446377" w:rsidP="008F7700">
      <w:pPr>
        <w:pStyle w:val="TopInfo"/>
        <w:rPr>
          <w:b/>
        </w:rPr>
      </w:pPr>
      <w:r>
        <w:rPr>
          <w:b/>
        </w:rPr>
        <w:t>Initial Sizing Estimate:</w:t>
      </w:r>
    </w:p>
    <w:p w14:paraId="7300E209" w14:textId="6C568FE4" w:rsidR="00B81ED4" w:rsidRDefault="00ED055A" w:rsidP="008F7700">
      <w:pPr>
        <w:pStyle w:val="TopInfo"/>
        <w:rPr>
          <w:b/>
        </w:rPr>
      </w:pPr>
      <w:r>
        <w:rPr>
          <w:b/>
        </w:rPr>
        <w:t>Rational ID</w:t>
      </w:r>
      <w:r w:rsidR="00B81ED4" w:rsidRPr="008F7700">
        <w:rPr>
          <w:b/>
        </w:rPr>
        <w:t>:</w:t>
      </w:r>
    </w:p>
    <w:p w14:paraId="7300E20B" w14:textId="338DE843"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446377" w:rsidRPr="00351149">
        <w:rPr>
          <w:rFonts w:ascii="Times New Roman" w:hAnsi="Times New Roman" w:cs="Times New Roman"/>
        </w:rPr>
        <w:t>Debbie Wistuba, eBusiness/ePharmacy Project Manager</w:t>
      </w:r>
    </w:p>
    <w:p w14:paraId="301FFBA0" w14:textId="21C095E1" w:rsidR="006F762D" w:rsidRDefault="006F762D" w:rsidP="006F762D">
      <w:pPr>
        <w:pStyle w:val="Heading1"/>
      </w:pPr>
      <w:r w:rsidRPr="00B81ED4">
        <w:t xml:space="preserve">Background </w:t>
      </w:r>
    </w:p>
    <w:p w14:paraId="452F5C9A" w14:textId="49F598C3" w:rsidR="004412E2" w:rsidRPr="00351149" w:rsidRDefault="00E75585" w:rsidP="008D6652">
      <w:pPr>
        <w:pStyle w:val="BodyText"/>
        <w:rPr>
          <w:rFonts w:ascii="Times New Roman" w:hAnsi="Times New Roman"/>
        </w:rPr>
      </w:pPr>
      <w:r w:rsidRPr="00351149">
        <w:rPr>
          <w:rFonts w:ascii="Times New Roman" w:hAnsi="Times New Roman"/>
          <w:lang w:eastAsia="en-US"/>
        </w:rPr>
        <w:t xml:space="preserve">The National Council for Prescription Drug Programs </w:t>
      </w:r>
      <w:r w:rsidR="00F11012" w:rsidRPr="00351149">
        <w:rPr>
          <w:rFonts w:ascii="Times New Roman" w:hAnsi="Times New Roman"/>
          <w:lang w:eastAsia="en-US"/>
        </w:rPr>
        <w:t>(</w:t>
      </w:r>
      <w:r w:rsidRPr="00351149">
        <w:rPr>
          <w:rFonts w:ascii="Times New Roman" w:hAnsi="Times New Roman"/>
          <w:lang w:eastAsia="en-US"/>
        </w:rPr>
        <w:t>NCPDP) publishes NC</w:t>
      </w:r>
      <w:r w:rsidR="00F11012" w:rsidRPr="00351149">
        <w:rPr>
          <w:rFonts w:ascii="Times New Roman" w:hAnsi="Times New Roman"/>
          <w:lang w:eastAsia="en-US"/>
        </w:rPr>
        <w:t>P</w:t>
      </w:r>
      <w:r w:rsidRPr="00351149">
        <w:rPr>
          <w:rFonts w:ascii="Times New Roman" w:hAnsi="Times New Roman"/>
          <w:lang w:eastAsia="en-US"/>
        </w:rPr>
        <w:t>DP Telecommunication Standard</w:t>
      </w:r>
      <w:r w:rsidR="005F7AC9">
        <w:rPr>
          <w:rFonts w:ascii="Times New Roman" w:hAnsi="Times New Roman"/>
          <w:lang w:eastAsia="en-US"/>
        </w:rPr>
        <w:t xml:space="preserve"> </w:t>
      </w:r>
      <w:r w:rsidR="00406D55" w:rsidRPr="00351149">
        <w:rPr>
          <w:rFonts w:ascii="Times New Roman" w:hAnsi="Times New Roman"/>
          <w:lang w:eastAsia="en-US"/>
        </w:rPr>
        <w:t xml:space="preserve">updates on a quarterly basis. </w:t>
      </w:r>
      <w:r w:rsidRPr="00351149">
        <w:rPr>
          <w:rFonts w:ascii="Times New Roman" w:hAnsi="Times New Roman"/>
          <w:lang w:eastAsia="en-US"/>
        </w:rPr>
        <w:t xml:space="preserve"> </w:t>
      </w:r>
      <w:r w:rsidRPr="00351149">
        <w:rPr>
          <w:rFonts w:ascii="Times New Roman" w:hAnsi="Times New Roman"/>
        </w:rPr>
        <w:t>I</w:t>
      </w:r>
      <w:r w:rsidR="008D6652" w:rsidRPr="00351149">
        <w:rPr>
          <w:rFonts w:ascii="Times New Roman" w:hAnsi="Times New Roman"/>
        </w:rPr>
        <w:t xml:space="preserve">terative changes </w:t>
      </w:r>
      <w:r w:rsidRPr="00351149">
        <w:rPr>
          <w:rFonts w:ascii="Times New Roman" w:hAnsi="Times New Roman"/>
        </w:rPr>
        <w:t>are made to VistA ECME</w:t>
      </w:r>
      <w:r w:rsidR="00406D55" w:rsidRPr="00351149">
        <w:rPr>
          <w:rFonts w:ascii="Times New Roman" w:hAnsi="Times New Roman"/>
        </w:rPr>
        <w:t xml:space="preserve"> as quarterly updates are published</w:t>
      </w:r>
      <w:r w:rsidRPr="00351149">
        <w:rPr>
          <w:rFonts w:ascii="Times New Roman" w:hAnsi="Times New Roman"/>
        </w:rPr>
        <w:t xml:space="preserve"> </w:t>
      </w:r>
      <w:r w:rsidR="008D6652" w:rsidRPr="00351149">
        <w:rPr>
          <w:rFonts w:ascii="Times New Roman" w:hAnsi="Times New Roman"/>
        </w:rPr>
        <w:t xml:space="preserve">to prepare for </w:t>
      </w:r>
      <w:r w:rsidR="00F11012" w:rsidRPr="00351149">
        <w:rPr>
          <w:rFonts w:ascii="Times New Roman" w:hAnsi="Times New Roman"/>
        </w:rPr>
        <w:t xml:space="preserve">the </w:t>
      </w:r>
      <w:r w:rsidR="008D6652" w:rsidRPr="00351149">
        <w:rPr>
          <w:rFonts w:ascii="Times New Roman" w:hAnsi="Times New Roman"/>
        </w:rPr>
        <w:t xml:space="preserve">next HIPAA </w:t>
      </w:r>
      <w:r w:rsidRPr="00351149">
        <w:rPr>
          <w:rFonts w:ascii="Times New Roman" w:hAnsi="Times New Roman"/>
        </w:rPr>
        <w:t xml:space="preserve">NCPDP </w:t>
      </w:r>
      <w:r w:rsidR="008D6652" w:rsidRPr="00351149">
        <w:rPr>
          <w:rFonts w:ascii="Times New Roman" w:hAnsi="Times New Roman"/>
        </w:rPr>
        <w:t>mandated version.</w:t>
      </w:r>
      <w:r w:rsidRPr="00351149">
        <w:rPr>
          <w:rFonts w:ascii="Times New Roman" w:hAnsi="Times New Roman"/>
        </w:rPr>
        <w:t xml:space="preserve">  </w:t>
      </w:r>
      <w:r w:rsidR="00406D55" w:rsidRPr="00351149">
        <w:rPr>
          <w:rFonts w:ascii="Times New Roman" w:hAnsi="Times New Roman"/>
        </w:rPr>
        <w:t xml:space="preserve">The industry, including </w:t>
      </w:r>
      <w:r w:rsidR="00E35538">
        <w:rPr>
          <w:rFonts w:ascii="Times New Roman" w:hAnsi="Times New Roman"/>
        </w:rPr>
        <w:t xml:space="preserve">the </w:t>
      </w:r>
      <w:r w:rsidR="00406D55" w:rsidRPr="00351149">
        <w:rPr>
          <w:rFonts w:ascii="Times New Roman" w:hAnsi="Times New Roman"/>
        </w:rPr>
        <w:t xml:space="preserve">VHA, </w:t>
      </w:r>
      <w:r w:rsidRPr="00351149">
        <w:rPr>
          <w:rFonts w:ascii="Times New Roman" w:hAnsi="Times New Roman"/>
        </w:rPr>
        <w:t>will continue to receive ePharmacy transactions in the HIPAA NCPDP D.0 format</w:t>
      </w:r>
      <w:r w:rsidR="00406D55" w:rsidRPr="00351149">
        <w:rPr>
          <w:rFonts w:ascii="Times New Roman" w:hAnsi="Times New Roman"/>
        </w:rPr>
        <w:t xml:space="preserve"> until HIPAA mandates the next industry version</w:t>
      </w:r>
      <w:r w:rsidRPr="00351149">
        <w:rPr>
          <w:rFonts w:ascii="Times New Roman" w:hAnsi="Times New Roman"/>
        </w:rPr>
        <w:t>.</w:t>
      </w:r>
    </w:p>
    <w:p w14:paraId="68AD980C" w14:textId="77777777" w:rsidR="00406D55" w:rsidRPr="00351149" w:rsidRDefault="00406D55" w:rsidP="008D6652">
      <w:pPr>
        <w:pStyle w:val="BodyText"/>
        <w:rPr>
          <w:rFonts w:ascii="Times New Roman" w:hAnsi="Times New Roman"/>
        </w:rPr>
      </w:pPr>
    </w:p>
    <w:p w14:paraId="392B6175" w14:textId="6F408107" w:rsidR="00406D55" w:rsidRPr="00351149" w:rsidRDefault="00406D55" w:rsidP="00406D55">
      <w:pPr>
        <w:pStyle w:val="BodyText"/>
        <w:rPr>
          <w:rFonts w:ascii="Times New Roman" w:hAnsi="Times New Roman"/>
        </w:rPr>
      </w:pPr>
      <w:r w:rsidRPr="00351149">
        <w:rPr>
          <w:rFonts w:ascii="Times New Roman" w:hAnsi="Times New Roman"/>
        </w:rPr>
        <w:t xml:space="preserve">ECME is </w:t>
      </w:r>
      <w:r w:rsidR="00664DED">
        <w:rPr>
          <w:rFonts w:ascii="Times New Roman" w:hAnsi="Times New Roman"/>
        </w:rPr>
        <w:t>current</w:t>
      </w:r>
      <w:r w:rsidRPr="00351149">
        <w:rPr>
          <w:rFonts w:ascii="Times New Roman" w:hAnsi="Times New Roman"/>
        </w:rPr>
        <w:t xml:space="preserve"> with changes to NCPDP standards as of the October 2015 quarterly release. </w:t>
      </w:r>
      <w:r w:rsidR="00FF4B1E" w:rsidRPr="00351149">
        <w:rPr>
          <w:rFonts w:ascii="Times New Roman" w:hAnsi="Times New Roman"/>
        </w:rPr>
        <w:t xml:space="preserve">This software </w:t>
      </w:r>
      <w:r w:rsidRPr="00351149">
        <w:rPr>
          <w:rFonts w:ascii="Times New Roman" w:hAnsi="Times New Roman"/>
        </w:rPr>
        <w:t xml:space="preserve">update to ECME will include all relevant changes to NCPDP standards published on/after January 2016.  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79A56DBB" w14:textId="68BA1BA8" w:rsidR="008D6652" w:rsidRPr="00351149" w:rsidRDefault="008D6652" w:rsidP="003B6B4B">
      <w:pPr>
        <w:pStyle w:val="BodyText"/>
        <w:rPr>
          <w:rFonts w:ascii="Times New Roman" w:hAnsi="Times New Roman"/>
        </w:rPr>
      </w:pPr>
      <w:r w:rsidRPr="00351149">
        <w:rPr>
          <w:rFonts w:ascii="Times New Roman" w:hAnsi="Times New Roman"/>
        </w:rPr>
        <w:t>As the product owner of ECME, I want to modify ECME to d</w:t>
      </w:r>
      <w:r w:rsidR="003B6B4B" w:rsidRPr="00351149">
        <w:rPr>
          <w:rFonts w:ascii="Times New Roman" w:hAnsi="Times New Roman"/>
        </w:rPr>
        <w:t>efine</w:t>
      </w:r>
      <w:r w:rsidRPr="00351149">
        <w:rPr>
          <w:rFonts w:ascii="Times New Roman" w:hAnsi="Times New Roman"/>
        </w:rPr>
        <w:t xml:space="preserve"> quarterly NCPDP </w:t>
      </w:r>
      <w:r w:rsidR="00406D55" w:rsidRPr="00351149">
        <w:rPr>
          <w:rFonts w:ascii="Times New Roman" w:hAnsi="Times New Roman"/>
        </w:rPr>
        <w:t>Telecommunication S</w:t>
      </w:r>
      <w:r w:rsidRPr="00351149">
        <w:rPr>
          <w:rFonts w:ascii="Times New Roman" w:hAnsi="Times New Roman"/>
        </w:rPr>
        <w:t>tandard</w:t>
      </w:r>
      <w:r w:rsidR="003B6B4B" w:rsidRPr="00351149">
        <w:rPr>
          <w:rFonts w:ascii="Times New Roman" w:hAnsi="Times New Roman"/>
        </w:rPr>
        <w:t xml:space="preserve"> </w:t>
      </w:r>
      <w:r w:rsidR="001B0B6F" w:rsidRPr="00351149">
        <w:rPr>
          <w:rFonts w:ascii="Times New Roman" w:hAnsi="Times New Roman"/>
        </w:rPr>
        <w:t>edits</w:t>
      </w:r>
      <w:r w:rsidR="00B04CE4" w:rsidRPr="00351149">
        <w:rPr>
          <w:rFonts w:ascii="Times New Roman" w:hAnsi="Times New Roman"/>
        </w:rPr>
        <w:t xml:space="preserve"> </w:t>
      </w:r>
      <w:r w:rsidR="003B6B4B" w:rsidRPr="00351149">
        <w:rPr>
          <w:rFonts w:ascii="Times New Roman" w:hAnsi="Times New Roman"/>
        </w:rPr>
        <w:t xml:space="preserve">in the VistA </w:t>
      </w:r>
      <w:r w:rsidR="003B6B4B" w:rsidRPr="00351149">
        <w:rPr>
          <w:rFonts w:ascii="Courier New" w:hAnsi="Courier New" w:cs="Courier New"/>
        </w:rPr>
        <w:t>BPS</w:t>
      </w:r>
      <w:r w:rsidR="00B04CE4" w:rsidRPr="00351149">
        <w:rPr>
          <w:rFonts w:ascii="Courier New" w:hAnsi="Courier New" w:cs="Courier New"/>
        </w:rPr>
        <w:t xml:space="preserve"> NCPDP FIELD DEFS</w:t>
      </w:r>
      <w:r w:rsidR="003B6B4B" w:rsidRPr="00351149">
        <w:rPr>
          <w:rFonts w:ascii="Times New Roman" w:hAnsi="Times New Roman"/>
        </w:rPr>
        <w:t xml:space="preserve"> file,</w:t>
      </w:r>
      <w:r w:rsidRPr="00351149">
        <w:rPr>
          <w:rFonts w:ascii="Times New Roman" w:hAnsi="Times New Roman"/>
        </w:rPr>
        <w:t xml:space="preserve"> so that </w:t>
      </w:r>
      <w:r w:rsidR="0095740D" w:rsidRPr="00351149">
        <w:rPr>
          <w:rFonts w:ascii="Times New Roman" w:hAnsi="Times New Roman"/>
        </w:rPr>
        <w:t>the</w:t>
      </w:r>
      <w:r w:rsidR="00A83C83">
        <w:rPr>
          <w:rFonts w:ascii="Times New Roman" w:hAnsi="Times New Roman"/>
        </w:rPr>
        <w:t xml:space="preserve"> fields</w:t>
      </w:r>
      <w:r w:rsidR="0095740D" w:rsidRPr="00351149">
        <w:rPr>
          <w:rFonts w:ascii="Times New Roman" w:hAnsi="Times New Roman"/>
        </w:rPr>
        <w:t xml:space="preserve"> </w:t>
      </w:r>
      <w:r w:rsidR="0095740D" w:rsidRPr="00351149">
        <w:rPr>
          <w:rFonts w:ascii="Times New Roman" w:hAnsi="Times New Roman"/>
          <w:b/>
        </w:rPr>
        <w:t xml:space="preserve">Original Manufacturer Product ID </w:t>
      </w:r>
      <w:r w:rsidR="00A35588" w:rsidRPr="00351149">
        <w:rPr>
          <w:rFonts w:ascii="Times New Roman" w:hAnsi="Times New Roman"/>
        </w:rPr>
        <w:t xml:space="preserve">and </w:t>
      </w:r>
      <w:r w:rsidR="00E35538">
        <w:rPr>
          <w:rFonts w:ascii="Times New Roman" w:hAnsi="Times New Roman"/>
        </w:rPr>
        <w:t xml:space="preserve">the </w:t>
      </w:r>
      <w:r w:rsidR="00A35588" w:rsidRPr="00351149">
        <w:rPr>
          <w:rFonts w:ascii="Times New Roman" w:hAnsi="Times New Roman"/>
          <w:b/>
        </w:rPr>
        <w:t>Original Manufacturer Product ID Qualifier</w:t>
      </w:r>
      <w:r w:rsidR="00A35588" w:rsidRPr="00351149">
        <w:rPr>
          <w:rFonts w:ascii="Times New Roman" w:hAnsi="Times New Roman"/>
        </w:rPr>
        <w:t xml:space="preserve"> </w:t>
      </w:r>
      <w:r w:rsidR="0095740D" w:rsidRPr="00351149">
        <w:rPr>
          <w:rFonts w:ascii="Times New Roman" w:hAnsi="Times New Roman"/>
        </w:rPr>
        <w:t>can be transmitted on a claim request</w:t>
      </w:r>
      <w:r w:rsidR="003B6B4B" w:rsidRPr="00351149">
        <w:rPr>
          <w:rFonts w:ascii="Times New Roman" w:hAnsi="Times New Roman"/>
        </w:rPr>
        <w:t>.</w:t>
      </w:r>
    </w:p>
    <w:p w14:paraId="7300E224" w14:textId="77777777" w:rsidR="00B81ED4" w:rsidRDefault="00B81ED4" w:rsidP="008F7700">
      <w:pPr>
        <w:pStyle w:val="Heading1"/>
      </w:pPr>
      <w:r w:rsidRPr="00C855D3">
        <w:t>Conversation</w:t>
      </w:r>
    </w:p>
    <w:p w14:paraId="64AF1C37" w14:textId="03B1C0AE" w:rsidR="001F14AA" w:rsidRDefault="00406D55" w:rsidP="008D6652">
      <w:pPr>
        <w:pStyle w:val="BodyText"/>
        <w:rPr>
          <w:rFonts w:ascii="Times New Roman" w:hAnsi="Times New Roman"/>
        </w:rPr>
      </w:pPr>
      <w:r w:rsidRPr="00351149">
        <w:rPr>
          <w:rFonts w:ascii="Times New Roman" w:hAnsi="Times New Roman"/>
        </w:rPr>
        <w:t xml:space="preserve">ECME VistA package needs to be </w:t>
      </w:r>
      <w:r w:rsidR="00351149">
        <w:rPr>
          <w:rFonts w:ascii="Times New Roman" w:hAnsi="Times New Roman"/>
        </w:rPr>
        <w:t>updated</w:t>
      </w:r>
      <w:r w:rsidR="00664DED" w:rsidRPr="00351149">
        <w:rPr>
          <w:rFonts w:ascii="Times New Roman" w:hAnsi="Times New Roman"/>
        </w:rPr>
        <w:t xml:space="preserve"> </w:t>
      </w:r>
      <w:r w:rsidR="003F3C17" w:rsidRPr="00351149">
        <w:rPr>
          <w:rFonts w:ascii="Times New Roman" w:hAnsi="Times New Roman"/>
        </w:rPr>
        <w:t>in anticipation of the next HIPAA mandated version.</w:t>
      </w:r>
      <w:r w:rsidRPr="00351149">
        <w:rPr>
          <w:rFonts w:ascii="Times New Roman" w:hAnsi="Times New Roman"/>
        </w:rPr>
        <w:t xml:space="preserve">  The updates </w:t>
      </w:r>
      <w:r w:rsidR="00494B74" w:rsidRPr="00351149">
        <w:rPr>
          <w:rFonts w:ascii="Times New Roman" w:hAnsi="Times New Roman"/>
        </w:rPr>
        <w:t>published by</w:t>
      </w:r>
      <w:r w:rsidRPr="00351149">
        <w:rPr>
          <w:rFonts w:ascii="Times New Roman" w:hAnsi="Times New Roman"/>
        </w:rPr>
        <w:t xml:space="preserve"> NCPDP </w:t>
      </w:r>
      <w:r w:rsidR="00494B74" w:rsidRPr="00351149">
        <w:rPr>
          <w:rFonts w:ascii="Times New Roman" w:hAnsi="Times New Roman"/>
        </w:rPr>
        <w:t>on a quarterly basis will be programmed into VistA, but will not be implemented.</w:t>
      </w:r>
    </w:p>
    <w:p w14:paraId="08023AEB" w14:textId="77777777" w:rsidR="002261C0" w:rsidRPr="00351149" w:rsidRDefault="002261C0" w:rsidP="008D6652">
      <w:pPr>
        <w:pStyle w:val="BodyText"/>
        <w:rPr>
          <w:rFonts w:ascii="Times New Roman" w:hAnsi="Times New Roman"/>
        </w:rPr>
      </w:pPr>
    </w:p>
    <w:p w14:paraId="607DA514" w14:textId="48BDC127" w:rsidR="00494B74" w:rsidRPr="00351149" w:rsidRDefault="00494B74" w:rsidP="00494B74">
      <w:pPr>
        <w:pStyle w:val="BodyText"/>
        <w:rPr>
          <w:rFonts w:ascii="Times New Roman" w:hAnsi="Times New Roman"/>
        </w:rPr>
      </w:pPr>
      <w:r w:rsidRPr="00351149">
        <w:rPr>
          <w:rFonts w:ascii="Times New Roman" w:hAnsi="Times New Roman"/>
        </w:rPr>
        <w:t>The system shall support new and modified data elements and fields for NCPDP Telecommunications versions published on/after January 2016.</w:t>
      </w:r>
    </w:p>
    <w:p w14:paraId="54DDEA98" w14:textId="77777777" w:rsidR="00494B74" w:rsidRPr="00351149" w:rsidRDefault="00494B74" w:rsidP="008D6652">
      <w:pPr>
        <w:pStyle w:val="BodyText"/>
        <w:rPr>
          <w:rFonts w:ascii="Times New Roman" w:hAnsi="Times New Roman"/>
        </w:rPr>
      </w:pPr>
    </w:p>
    <w:p w14:paraId="50147903" w14:textId="319554D8" w:rsidR="00577844" w:rsidRPr="00351149" w:rsidRDefault="0015200D" w:rsidP="00F85A8D">
      <w:pPr>
        <w:tabs>
          <w:tab w:val="left" w:pos="720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>Based on analysis from the development team</w:t>
      </w:r>
      <w:r w:rsidR="0095740D"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fields </w:t>
      </w:r>
      <w:r w:rsidR="0095740D" w:rsidRPr="003511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C01-4N Original Manufacturer Product ID</w:t>
      </w:r>
      <w:r w:rsidR="0095740D"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35588"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and </w:t>
      </w:r>
      <w:r w:rsidR="00A35588" w:rsidRPr="003511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C02-4P Original Manufacturer Product ID Qualifier</w:t>
      </w:r>
      <w:r w:rsidR="00A35588"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need to </w:t>
      </w:r>
      <w:r w:rsidR="0095740D"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>be added</w:t>
      </w:r>
      <w:r w:rsidR="00E15DC8"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to</w:t>
      </w:r>
      <w:r w:rsidR="0095740D" w:rsidRPr="003511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the VistA field definitions.</w:t>
      </w:r>
    </w:p>
    <w:p w14:paraId="27248D15" w14:textId="62D0B744" w:rsidR="00345458" w:rsidRPr="00351149" w:rsidDel="002A781D" w:rsidRDefault="00345458" w:rsidP="00F85A8D">
      <w:pPr>
        <w:tabs>
          <w:tab w:val="left" w:pos="720"/>
        </w:tabs>
        <w:spacing w:before="120" w:after="120" w:line="240" w:lineRule="auto"/>
        <w:rPr>
          <w:del w:id="0" w:author="Fawcett, Cynthia N. (Harris)" w:date="2017-01-18T16:53:00Z"/>
          <w:rFonts w:ascii="Times New Roman" w:eastAsia="Times New Roman" w:hAnsi="Times New Roman" w:cs="Times New Roman"/>
          <w:sz w:val="24"/>
          <w:szCs w:val="24"/>
          <w:lang w:eastAsia="ar-SA"/>
        </w:rPr>
      </w:pPr>
      <w:del w:id="1" w:author="Fawcett, Cynthia N. (Harris)" w:date="2017-01-18T16:53:00Z">
        <w:r w:rsidRPr="00351149" w:rsidDel="002A781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lastRenderedPageBreak/>
          <w:delText>The transmitted value</w:delText>
        </w:r>
        <w:r w:rsidR="00006963" w:rsidRPr="00351149" w:rsidDel="002A781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delText xml:space="preserve"> for</w:delText>
        </w:r>
        <w:r w:rsidR="00A83C83" w:rsidDel="002A781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delText xml:space="preserve"> field</w:delText>
        </w:r>
        <w:r w:rsidR="00006963" w:rsidRPr="00351149" w:rsidDel="002A781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delText xml:space="preserve"> </w:delText>
        </w:r>
        <w:r w:rsidR="00006963" w:rsidRPr="00351149" w:rsidDel="002A781D">
          <w:rPr>
            <w:rFonts w:ascii="Times New Roman" w:eastAsia="Times New Roman" w:hAnsi="Times New Roman" w:cs="Times New Roman"/>
            <w:b/>
            <w:sz w:val="24"/>
            <w:szCs w:val="24"/>
            <w:lang w:eastAsia="ar-SA"/>
          </w:rPr>
          <w:delText>Original Manufacturer Product ID</w:delText>
        </w:r>
        <w:r w:rsidRPr="00351149" w:rsidDel="002A781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delText xml:space="preserve"> is entered by an end user in a new pharmacy action.  See user story USRX-167D for information on the action.</w:delText>
        </w:r>
      </w:del>
    </w:p>
    <w:p w14:paraId="3824DD32" w14:textId="6F0D437E" w:rsidR="00006963" w:rsidRPr="00351149" w:rsidDel="002A781D" w:rsidRDefault="00006963" w:rsidP="00F85A8D">
      <w:pPr>
        <w:tabs>
          <w:tab w:val="left" w:pos="720"/>
        </w:tabs>
        <w:spacing w:before="120" w:after="120" w:line="240" w:lineRule="auto"/>
        <w:rPr>
          <w:del w:id="2" w:author="Fawcett, Cynthia N. (Harris)" w:date="2017-01-18T16:53:00Z"/>
          <w:rFonts w:ascii="Times New Roman" w:eastAsia="Times New Roman" w:hAnsi="Times New Roman" w:cs="Times New Roman"/>
          <w:sz w:val="24"/>
          <w:szCs w:val="24"/>
          <w:lang w:eastAsia="ar-SA"/>
        </w:rPr>
      </w:pPr>
      <w:del w:id="3" w:author="Fawcett, Cynthia N. (Harris)" w:date="2017-01-18T16:53:00Z">
        <w:r w:rsidRPr="00351149" w:rsidDel="002A781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delText xml:space="preserve">The </w:delText>
        </w:r>
        <w:r w:rsidR="00A83C83" w:rsidDel="002A781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delText xml:space="preserve">field </w:delText>
        </w:r>
        <w:r w:rsidRPr="00351149" w:rsidDel="002A781D">
          <w:rPr>
            <w:rFonts w:ascii="Times New Roman" w:eastAsia="Times New Roman" w:hAnsi="Times New Roman" w:cs="Times New Roman"/>
            <w:b/>
            <w:sz w:val="24"/>
            <w:szCs w:val="24"/>
            <w:lang w:eastAsia="ar-SA"/>
          </w:rPr>
          <w:delText>Original Manufacturer Product ID Qualifier</w:delText>
        </w:r>
        <w:r w:rsidRPr="00351149" w:rsidDel="002A781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delText xml:space="preserve"> is only transmitted when there is a value for the Product ID and in that case, the Qualifier will always have a value of 3 which corresponds to “NDC-National Drug Code”.</w:delText>
        </w:r>
      </w:del>
    </w:p>
    <w:p w14:paraId="041848E5" w14:textId="77777777" w:rsidR="004412E2" w:rsidRPr="00C855D3" w:rsidRDefault="004412E2" w:rsidP="004412E2">
      <w:pPr>
        <w:pStyle w:val="Heading1"/>
      </w:pPr>
      <w:r w:rsidRPr="00C855D3">
        <w:t xml:space="preserve">Detailed Listing of </w:t>
      </w:r>
      <w:r>
        <w:t>Acceptance Criteria</w:t>
      </w:r>
    </w:p>
    <w:p w14:paraId="25EC132C" w14:textId="19FF6A7A" w:rsidR="008D6652" w:rsidRDefault="008D6652" w:rsidP="008D6652">
      <w:pPr>
        <w:pStyle w:val="BodyText"/>
      </w:pPr>
      <w:r w:rsidRPr="00351149">
        <w:rPr>
          <w:rFonts w:ascii="Times New Roman" w:hAnsi="Times New Roman"/>
        </w:rPr>
        <w:t>The following table lists acceptance criteria for this user story</w:t>
      </w:r>
      <w:r w:rsidR="00667D21">
        <w:rPr>
          <w:rFonts w:ascii="Times New Roman" w:hAnsi="Times New Roman"/>
        </w:rPr>
        <w:t>:</w:t>
      </w:r>
    </w:p>
    <w:tbl>
      <w:tblPr>
        <w:tblStyle w:val="GridTable4-Accent51"/>
        <w:tblW w:w="0" w:type="auto"/>
        <w:tblInd w:w="-5" w:type="dxa"/>
        <w:tblLook w:val="04A0" w:firstRow="1" w:lastRow="0" w:firstColumn="1" w:lastColumn="0" w:noHBand="0" w:noVBand="1"/>
      </w:tblPr>
      <w:tblGrid>
        <w:gridCol w:w="2700"/>
        <w:gridCol w:w="6655"/>
      </w:tblGrid>
      <w:tr w:rsidR="008D6652" w14:paraId="237DE318" w14:textId="77777777" w:rsidTr="00F85A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hideMark/>
          </w:tcPr>
          <w:p w14:paraId="6CA83C59" w14:textId="77777777" w:rsidR="008D6652" w:rsidRPr="00351149" w:rsidRDefault="008D66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351149">
              <w:rPr>
                <w:rFonts w:ascii="Arial" w:hAnsi="Arial" w:cs="Arial"/>
                <w:sz w:val="20"/>
              </w:rPr>
              <w:t>ID</w:t>
            </w:r>
          </w:p>
        </w:tc>
        <w:tc>
          <w:tcPr>
            <w:tcW w:w="6655" w:type="dxa"/>
            <w:hideMark/>
          </w:tcPr>
          <w:p w14:paraId="0D201979" w14:textId="77777777" w:rsidR="008D6652" w:rsidRPr="00351149" w:rsidRDefault="008D6652">
            <w:pPr>
              <w:pStyle w:val="Specification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51149">
              <w:rPr>
                <w:rFonts w:ascii="Arial" w:hAnsi="Arial" w:cs="Arial"/>
                <w:sz w:val="20"/>
              </w:rPr>
              <w:t>Criteria</w:t>
            </w:r>
          </w:p>
        </w:tc>
      </w:tr>
      <w:tr w:rsidR="008D6652" w14:paraId="110FD3E6" w14:textId="77777777" w:rsidTr="008D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hideMark/>
          </w:tcPr>
          <w:p w14:paraId="2F7DC2AC" w14:textId="77777777" w:rsidR="008D6652" w:rsidRPr="00351149" w:rsidRDefault="008D66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351149">
              <w:rPr>
                <w:rFonts w:ascii="Arial" w:hAnsi="Arial" w:cs="Arial"/>
                <w:sz w:val="20"/>
              </w:rPr>
              <w:t>EP2-1-1</w:t>
            </w:r>
          </w:p>
        </w:tc>
        <w:tc>
          <w:tcPr>
            <w:tcW w:w="665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hideMark/>
          </w:tcPr>
          <w:p w14:paraId="06A207BF" w14:textId="7FBC79C6" w:rsidR="008D6652" w:rsidRPr="00351149" w:rsidRDefault="004412E2">
            <w:pPr>
              <w:pStyle w:val="Specification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ar-SA"/>
              </w:rPr>
            </w:pPr>
            <w:r w:rsidRPr="00351149">
              <w:rPr>
                <w:rFonts w:ascii="Arial" w:hAnsi="Arial" w:cs="Arial"/>
                <w:sz w:val="20"/>
              </w:rPr>
              <w:t xml:space="preserve">Confirm that the </w:t>
            </w:r>
            <w:r w:rsidRPr="00351149">
              <w:rPr>
                <w:rFonts w:ascii="Courier New" w:hAnsi="Courier New" w:cs="Courier New"/>
                <w:sz w:val="20"/>
              </w:rPr>
              <w:t>BPS NCPDP FIELD DEFS</w:t>
            </w:r>
            <w:r w:rsidRPr="00351149">
              <w:rPr>
                <w:rFonts w:ascii="Arial" w:hAnsi="Arial" w:cs="Arial"/>
                <w:sz w:val="20"/>
              </w:rPr>
              <w:t xml:space="preserve"> file </w:t>
            </w:r>
            <w:r w:rsidR="00076147" w:rsidRPr="00351149">
              <w:rPr>
                <w:rFonts w:ascii="Arial" w:hAnsi="Arial" w:cs="Arial"/>
                <w:sz w:val="20"/>
              </w:rPr>
              <w:t xml:space="preserve">includes </w:t>
            </w:r>
            <w:r w:rsidR="00EF042E" w:rsidRPr="00351149">
              <w:rPr>
                <w:rFonts w:ascii="Arial" w:hAnsi="Arial" w:cs="Arial"/>
                <w:sz w:val="20"/>
              </w:rPr>
              <w:t xml:space="preserve">the </w:t>
            </w:r>
            <w:r w:rsidR="0095740D" w:rsidRPr="00351149">
              <w:rPr>
                <w:rFonts w:ascii="Arial" w:hAnsi="Arial" w:cs="Arial"/>
                <w:b/>
                <w:sz w:val="20"/>
              </w:rPr>
              <w:t xml:space="preserve">Original Manufacturer Product ID </w:t>
            </w:r>
            <w:r w:rsidR="0095740D" w:rsidRPr="00351149">
              <w:rPr>
                <w:rFonts w:ascii="Arial" w:hAnsi="Arial" w:cs="Arial"/>
                <w:sz w:val="20"/>
              </w:rPr>
              <w:t>and the field is transmitted with a claim request</w:t>
            </w:r>
            <w:r w:rsidR="00EF042E" w:rsidRPr="00351149">
              <w:rPr>
                <w:rFonts w:ascii="Arial" w:hAnsi="Arial" w:cs="Arial"/>
                <w:sz w:val="20"/>
              </w:rPr>
              <w:t>.</w:t>
            </w:r>
          </w:p>
        </w:tc>
      </w:tr>
      <w:tr w:rsidR="00A35588" w14:paraId="0170043A" w14:textId="77777777" w:rsidTr="008D665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080A933E" w14:textId="30C70035" w:rsidR="00A35588" w:rsidRPr="00351149" w:rsidRDefault="00A35588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del w:id="4" w:author="Fawcett, Cynthia N. (Harris)" w:date="2017-01-18T16:54:00Z">
              <w:r w:rsidRPr="00351149" w:rsidDel="002A781D">
                <w:rPr>
                  <w:rFonts w:ascii="Arial" w:hAnsi="Arial" w:cs="Arial"/>
                  <w:sz w:val="20"/>
                </w:rPr>
                <w:delText>EP2-1-2</w:delText>
              </w:r>
            </w:del>
          </w:p>
        </w:tc>
        <w:tc>
          <w:tcPr>
            <w:tcW w:w="665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18BF641A" w14:textId="398EA7C5" w:rsidR="00A35588" w:rsidRPr="00351149" w:rsidRDefault="00A35588">
            <w:pPr>
              <w:pStyle w:val="Specificatio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del w:id="5" w:author="Fawcett, Cynthia N. (Harris)" w:date="2017-01-18T16:54:00Z">
              <w:r w:rsidRPr="00351149" w:rsidDel="002A781D">
                <w:rPr>
                  <w:rFonts w:ascii="Arial" w:hAnsi="Arial" w:cs="Arial"/>
                  <w:sz w:val="20"/>
                </w:rPr>
                <w:delText xml:space="preserve">Confirm that the </w:delText>
              </w:r>
              <w:r w:rsidRPr="00351149" w:rsidDel="002A781D">
                <w:rPr>
                  <w:rFonts w:ascii="Courier New" w:hAnsi="Courier New" w:cs="Courier New"/>
                  <w:sz w:val="20"/>
                </w:rPr>
                <w:delText xml:space="preserve">BPS NCPDP FIELD DEFS </w:delText>
              </w:r>
              <w:r w:rsidRPr="00351149" w:rsidDel="002A781D">
                <w:rPr>
                  <w:rFonts w:ascii="Arial" w:hAnsi="Arial" w:cs="Arial"/>
                  <w:sz w:val="20"/>
                </w:rPr>
                <w:delText xml:space="preserve">file includes the </w:delText>
              </w:r>
              <w:r w:rsidRPr="00351149" w:rsidDel="002A781D">
                <w:rPr>
                  <w:rFonts w:ascii="Arial" w:hAnsi="Arial" w:cs="Arial"/>
                  <w:b/>
                  <w:sz w:val="20"/>
                </w:rPr>
                <w:delText xml:space="preserve">Original Manufacturer Product ID Qualifier </w:delText>
              </w:r>
              <w:r w:rsidRPr="00351149" w:rsidDel="002A781D">
                <w:rPr>
                  <w:rFonts w:ascii="Arial" w:hAnsi="Arial" w:cs="Arial"/>
                  <w:sz w:val="20"/>
                </w:rPr>
                <w:delText>and the field is transmitted with a claim request.</w:delText>
              </w:r>
            </w:del>
          </w:p>
        </w:tc>
      </w:tr>
    </w:tbl>
    <w:p w14:paraId="3BBB3440" w14:textId="3BF1222A" w:rsidR="00D941CD" w:rsidRDefault="00D941CD" w:rsidP="00D941CD">
      <w:pPr>
        <w:pStyle w:val="Heading1"/>
      </w:pPr>
      <w:r>
        <w:t>Testing Notes</w:t>
      </w:r>
    </w:p>
    <w:p w14:paraId="7300E23A" w14:textId="42308670" w:rsidR="00B81ED4" w:rsidRPr="00351149" w:rsidRDefault="00345458" w:rsidP="00F85A8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351149">
        <w:rPr>
          <w:rFonts w:ascii="Times New Roman" w:hAnsi="Times New Roman" w:cs="Times New Roman"/>
          <w:sz w:val="24"/>
          <w:szCs w:val="24"/>
        </w:rPr>
        <w:t>Verify that</w:t>
      </w:r>
      <w:r w:rsidR="002A3560">
        <w:rPr>
          <w:rFonts w:ascii="Times New Roman" w:hAnsi="Times New Roman" w:cs="Times New Roman"/>
          <w:sz w:val="24"/>
          <w:szCs w:val="24"/>
        </w:rPr>
        <w:t xml:space="preserve"> the</w:t>
      </w:r>
      <w:r w:rsidRPr="00351149">
        <w:rPr>
          <w:rFonts w:ascii="Times New Roman" w:hAnsi="Times New Roman" w:cs="Times New Roman"/>
          <w:sz w:val="24"/>
          <w:szCs w:val="24"/>
        </w:rPr>
        <w:t xml:space="preserve"> outgoing claim request and </w:t>
      </w:r>
      <w:r w:rsidR="002A3560">
        <w:rPr>
          <w:rFonts w:ascii="Times New Roman" w:hAnsi="Times New Roman" w:cs="Times New Roman"/>
          <w:sz w:val="24"/>
          <w:szCs w:val="24"/>
        </w:rPr>
        <w:t xml:space="preserve">the </w:t>
      </w:r>
      <w:r w:rsidRPr="00351149">
        <w:rPr>
          <w:rFonts w:ascii="Times New Roman" w:hAnsi="Times New Roman" w:cs="Times New Roman"/>
          <w:sz w:val="24"/>
          <w:szCs w:val="24"/>
        </w:rPr>
        <w:t xml:space="preserve">incoming claim response are formatted </w:t>
      </w:r>
      <w:r w:rsidR="002A3560">
        <w:rPr>
          <w:rFonts w:ascii="Times New Roman" w:hAnsi="Times New Roman" w:cs="Times New Roman"/>
          <w:sz w:val="24"/>
          <w:szCs w:val="24"/>
        </w:rPr>
        <w:t>a</w:t>
      </w:r>
      <w:r w:rsidRPr="00351149">
        <w:rPr>
          <w:rFonts w:ascii="Times New Roman" w:hAnsi="Times New Roman" w:cs="Times New Roman"/>
          <w:sz w:val="24"/>
          <w:szCs w:val="24"/>
        </w:rPr>
        <w:t xml:space="preserve">nd stored correctly to accommodate the updated field.  </w:t>
      </w:r>
      <w:del w:id="6" w:author="Fawcett, Cynthia N. (Harris)" w:date="2017-01-18T16:54:00Z">
        <w:r w:rsidRPr="00351149" w:rsidDel="002A781D">
          <w:rPr>
            <w:rFonts w:ascii="Times New Roman" w:hAnsi="Times New Roman" w:cs="Times New Roman"/>
            <w:sz w:val="24"/>
            <w:szCs w:val="24"/>
          </w:rPr>
          <w:delText xml:space="preserve">Verify that the outgoing claim request includes the </w:delText>
        </w:r>
        <w:r w:rsidRPr="00351149" w:rsidDel="002A781D">
          <w:rPr>
            <w:rFonts w:ascii="Times New Roman" w:hAnsi="Times New Roman" w:cs="Times New Roman"/>
            <w:b/>
            <w:sz w:val="24"/>
            <w:szCs w:val="24"/>
          </w:rPr>
          <w:delText>Original Manufacturer Product ID</w:delText>
        </w:r>
        <w:r w:rsidR="00A35588" w:rsidRPr="00351149" w:rsidDel="002A781D">
          <w:rPr>
            <w:rFonts w:ascii="Times New Roman" w:hAnsi="Times New Roman" w:cs="Times New Roman"/>
            <w:sz w:val="24"/>
            <w:szCs w:val="24"/>
          </w:rPr>
          <w:delText xml:space="preserve"> and </w:delText>
        </w:r>
        <w:r w:rsidR="002A3560" w:rsidRPr="00351149" w:rsidDel="002A781D">
          <w:rPr>
            <w:rFonts w:ascii="Times New Roman" w:hAnsi="Times New Roman" w:cs="Times New Roman"/>
            <w:b/>
            <w:sz w:val="24"/>
            <w:szCs w:val="24"/>
          </w:rPr>
          <w:delText xml:space="preserve">the </w:delText>
        </w:r>
        <w:r w:rsidR="00A35588" w:rsidRPr="00351149" w:rsidDel="002A781D">
          <w:rPr>
            <w:rFonts w:ascii="Times New Roman" w:hAnsi="Times New Roman" w:cs="Times New Roman"/>
            <w:b/>
            <w:sz w:val="24"/>
            <w:szCs w:val="24"/>
          </w:rPr>
          <w:delText>Original Manufacturer Product ID Qualifier</w:delText>
        </w:r>
        <w:r w:rsidRPr="00351149" w:rsidDel="002A781D">
          <w:rPr>
            <w:rFonts w:ascii="Times New Roman" w:hAnsi="Times New Roman" w:cs="Times New Roman"/>
            <w:sz w:val="24"/>
            <w:szCs w:val="24"/>
          </w:rPr>
          <w:delText xml:space="preserve"> when the end user enters a value.</w:delText>
        </w:r>
      </w:del>
    </w:p>
    <w:p w14:paraId="16BD9E13" w14:textId="6930BC8F" w:rsidR="00C059D5" w:rsidRPr="00351149" w:rsidDel="002A781D" w:rsidRDefault="00C059D5" w:rsidP="00F85A8D">
      <w:pPr>
        <w:pStyle w:val="ListParagraph"/>
        <w:numPr>
          <w:ilvl w:val="0"/>
          <w:numId w:val="12"/>
        </w:numPr>
        <w:rPr>
          <w:del w:id="7" w:author="Fawcett, Cynthia N. (Harris)" w:date="2017-01-18T16:54:00Z"/>
          <w:rFonts w:ascii="Times New Roman" w:hAnsi="Times New Roman" w:cs="Times New Roman"/>
          <w:sz w:val="24"/>
          <w:szCs w:val="24"/>
        </w:rPr>
      </w:pPr>
      <w:del w:id="8" w:author="Fawcett, Cynthia N. (Harris)" w:date="2017-01-18T16:54:00Z">
        <w:r w:rsidRPr="00351149" w:rsidDel="002A781D">
          <w:rPr>
            <w:rFonts w:ascii="Times New Roman" w:hAnsi="Times New Roman" w:cs="Times New Roman"/>
            <w:sz w:val="24"/>
            <w:szCs w:val="24"/>
          </w:rPr>
          <w:delText xml:space="preserve">Verify that the </w:delText>
        </w:r>
        <w:r w:rsidRPr="00351149" w:rsidDel="002A781D">
          <w:rPr>
            <w:rFonts w:ascii="Times New Roman" w:hAnsi="Times New Roman" w:cs="Times New Roman"/>
            <w:b/>
            <w:sz w:val="24"/>
            <w:szCs w:val="24"/>
          </w:rPr>
          <w:delText>Original Manufacturer Product ID Qualifier</w:delText>
        </w:r>
        <w:r w:rsidRPr="00351149" w:rsidDel="002A781D">
          <w:rPr>
            <w:rFonts w:ascii="Times New Roman" w:hAnsi="Times New Roman" w:cs="Times New Roman"/>
            <w:sz w:val="24"/>
            <w:szCs w:val="24"/>
          </w:rPr>
          <w:delText xml:space="preserve"> is only transmitted when there is a value for the </w:delText>
        </w:r>
        <w:r w:rsidRPr="00351149" w:rsidDel="002A781D">
          <w:rPr>
            <w:rFonts w:ascii="Times New Roman" w:hAnsi="Times New Roman" w:cs="Times New Roman"/>
            <w:b/>
            <w:sz w:val="24"/>
            <w:szCs w:val="24"/>
          </w:rPr>
          <w:delText>Original Manufacturer Product ID</w:delText>
        </w:r>
        <w:r w:rsidRPr="00351149" w:rsidDel="002A781D">
          <w:rPr>
            <w:rFonts w:ascii="Times New Roman" w:hAnsi="Times New Roman" w:cs="Times New Roman"/>
            <w:sz w:val="24"/>
            <w:szCs w:val="24"/>
          </w:rPr>
          <w:delText>.</w:delText>
        </w:r>
      </w:del>
    </w:p>
    <w:p w14:paraId="7300E244" w14:textId="77777777" w:rsidR="00B81ED4" w:rsidRDefault="00B81ED4" w:rsidP="008F7700">
      <w:pPr>
        <w:pStyle w:val="Heading1"/>
      </w:pPr>
      <w:r w:rsidRPr="00C855D3">
        <w:t>Constraints</w:t>
      </w:r>
    </w:p>
    <w:p w14:paraId="3EB7DF2D" w14:textId="7F13CC60" w:rsidR="00A83C83" w:rsidRDefault="00DE4F8A" w:rsidP="00351149">
      <w:pPr>
        <w:pStyle w:val="BodyText"/>
        <w:numPr>
          <w:ilvl w:val="0"/>
          <w:numId w:val="13"/>
        </w:numPr>
        <w:spacing w:line="276" w:lineRule="auto"/>
        <w:rPr>
          <w:rFonts w:ascii="Times New Roman" w:hAnsi="Times New Roman"/>
        </w:rPr>
      </w:pPr>
      <w:r w:rsidRPr="00351149">
        <w:rPr>
          <w:rFonts w:ascii="Times New Roman" w:hAnsi="Times New Roman"/>
        </w:rPr>
        <w:t xml:space="preserve">The ECME VistA package </w:t>
      </w:r>
      <w:r w:rsidR="00351149">
        <w:rPr>
          <w:rFonts w:ascii="Times New Roman" w:hAnsi="Times New Roman"/>
        </w:rPr>
        <w:t>updates</w:t>
      </w:r>
      <w:r w:rsidR="002A3560" w:rsidRPr="00351149">
        <w:rPr>
          <w:rFonts w:ascii="Times New Roman" w:hAnsi="Times New Roman"/>
        </w:rPr>
        <w:t xml:space="preserve"> </w:t>
      </w:r>
      <w:r w:rsidRPr="00351149">
        <w:rPr>
          <w:rFonts w:ascii="Times New Roman" w:hAnsi="Times New Roman"/>
        </w:rPr>
        <w:t xml:space="preserve">are dependent on NCPDP publication of </w:t>
      </w:r>
      <w:r w:rsidR="00911F53" w:rsidRPr="00A83C83">
        <w:rPr>
          <w:rFonts w:ascii="Times New Roman" w:hAnsi="Times New Roman"/>
        </w:rPr>
        <w:t xml:space="preserve">the </w:t>
      </w:r>
      <w:r w:rsidRPr="00351149">
        <w:rPr>
          <w:rFonts w:ascii="Times New Roman" w:hAnsi="Times New Roman"/>
        </w:rPr>
        <w:t>Telecommunication Standard updates on a quarterly basis.</w:t>
      </w:r>
    </w:p>
    <w:p w14:paraId="52DF1DDC" w14:textId="5B07B4B6" w:rsidR="00D941CD" w:rsidRPr="00351149" w:rsidRDefault="0074104E" w:rsidP="00351149">
      <w:pPr>
        <w:pStyle w:val="BodyText"/>
        <w:numPr>
          <w:ilvl w:val="0"/>
          <w:numId w:val="13"/>
        </w:numPr>
        <w:spacing w:line="276" w:lineRule="auto"/>
        <w:rPr>
          <w:rFonts w:ascii="Times New Roman" w:hAnsi="Times New Roman"/>
          <w:b/>
          <w:bCs/>
        </w:rPr>
      </w:pPr>
      <w:r w:rsidRPr="00351149">
        <w:rPr>
          <w:rFonts w:ascii="Times New Roman" w:hAnsi="Times New Roman"/>
        </w:rPr>
        <w:t xml:space="preserve">The NCPDP field definition </w:t>
      </w:r>
      <w:r w:rsidR="00351149">
        <w:rPr>
          <w:rFonts w:ascii="Times New Roman" w:hAnsi="Times New Roman"/>
        </w:rPr>
        <w:t>updates</w:t>
      </w:r>
      <w:r w:rsidR="002A3560" w:rsidRPr="00351149">
        <w:rPr>
          <w:rFonts w:ascii="Times New Roman" w:hAnsi="Times New Roman"/>
        </w:rPr>
        <w:t xml:space="preserve"> </w:t>
      </w:r>
      <w:r w:rsidRPr="00351149">
        <w:rPr>
          <w:rFonts w:ascii="Times New Roman" w:hAnsi="Times New Roman"/>
        </w:rPr>
        <w:t>need to occur within the ECME VistA package and the FSC system before the updates can be used by VistA sites.</w:t>
      </w:r>
      <w:r w:rsidR="00D941CD" w:rsidRPr="00351149">
        <w:rPr>
          <w:rFonts w:ascii="Times New Roman" w:hAnsi="Times New Roman"/>
        </w:rPr>
        <w:t xml:space="preserve"> </w:t>
      </w:r>
    </w:p>
    <w:p w14:paraId="6F6B7F87" w14:textId="238EB03F" w:rsidR="00DE4F8A" w:rsidRPr="00351149" w:rsidRDefault="00CC6A9D" w:rsidP="00351149">
      <w:pPr>
        <w:pStyle w:val="BodyText"/>
        <w:numPr>
          <w:ilvl w:val="0"/>
          <w:numId w:val="13"/>
        </w:numPr>
        <w:rPr>
          <w:rFonts w:ascii="Times New Roman" w:hAnsi="Times New Roman"/>
        </w:rPr>
      </w:pPr>
      <w:r w:rsidRPr="00351149">
        <w:rPr>
          <w:rFonts w:ascii="Times New Roman" w:hAnsi="Times New Roman"/>
        </w:rPr>
        <w:t>User Stories USRX-167A through USRX-167F are related.</w:t>
      </w:r>
    </w:p>
    <w:p w14:paraId="7300E24A" w14:textId="45EDE045" w:rsidR="00051DB8" w:rsidRDefault="004412E2" w:rsidP="00051DB8">
      <w:pPr>
        <w:pStyle w:val="Heading1"/>
      </w:pPr>
      <w:r>
        <w:t xml:space="preserve">Assumptions </w:t>
      </w:r>
    </w:p>
    <w:p w14:paraId="45168F83" w14:textId="3B49C17C" w:rsidR="00ED506B" w:rsidRPr="00351149" w:rsidRDefault="00ED506B" w:rsidP="00351149">
      <w:pPr>
        <w:pStyle w:val="BodyText"/>
        <w:numPr>
          <w:ilvl w:val="0"/>
          <w:numId w:val="14"/>
        </w:numPr>
        <w:rPr>
          <w:rFonts w:ascii="Times New Roman" w:hAnsi="Times New Roman"/>
        </w:rPr>
      </w:pPr>
      <w:r w:rsidRPr="00351149">
        <w:rPr>
          <w:rFonts w:ascii="Times New Roman" w:hAnsi="Times New Roman"/>
        </w:rPr>
        <w:t xml:space="preserve">Assume that NCPDP will continue to publish </w:t>
      </w:r>
      <w:r w:rsidRPr="00351149">
        <w:rPr>
          <w:rFonts w:ascii="Times New Roman" w:hAnsi="Times New Roman"/>
          <w:lang w:eastAsia="en-US"/>
        </w:rPr>
        <w:t xml:space="preserve">Telecommunication Standard updates </w:t>
      </w:r>
      <w:r w:rsidRPr="00351149">
        <w:rPr>
          <w:rFonts w:ascii="Times New Roman" w:hAnsi="Times New Roman"/>
        </w:rPr>
        <w:t>on a quarterly basis</w:t>
      </w:r>
      <w:r w:rsidR="00CE37B8" w:rsidRPr="00351149">
        <w:rPr>
          <w:rFonts w:ascii="Times New Roman" w:hAnsi="Times New Roman"/>
        </w:rPr>
        <w:t>.</w:t>
      </w:r>
    </w:p>
    <w:p w14:paraId="7300E250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26BE79B6" w14:textId="77777777" w:rsidR="006F762D" w:rsidRDefault="006F762D" w:rsidP="00051DB8">
      <w:pPr>
        <w:spacing w:before="200" w:line="240" w:lineRule="auto"/>
      </w:pPr>
    </w:p>
    <w:p w14:paraId="589224E7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4EFC7705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351149" w:rsidRDefault="006F762D" w:rsidP="00213119">
            <w:pPr>
              <w:pStyle w:val="TableHeading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351149" w:rsidRDefault="006F762D" w:rsidP="00213119">
            <w:pPr>
              <w:pStyle w:val="TableHeading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351149" w:rsidRDefault="006F762D" w:rsidP="00213119">
            <w:pPr>
              <w:pStyle w:val="TableHeading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351149" w:rsidRDefault="006F762D" w:rsidP="00213119">
            <w:pPr>
              <w:pStyle w:val="TableHeading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Author</w:t>
            </w:r>
          </w:p>
        </w:tc>
      </w:tr>
      <w:tr w:rsidR="006F762D" w:rsidRPr="00C855D3" w14:paraId="1619688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3C55E44A" w:rsidR="006F762D" w:rsidRPr="00351149" w:rsidRDefault="002E2B87" w:rsidP="00213119">
            <w:pPr>
              <w:pStyle w:val="TableText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11</w:t>
            </w:r>
            <w:r w:rsidR="004412E2" w:rsidRPr="00351149">
              <w:rPr>
                <w:rFonts w:ascii="Arial" w:hAnsi="Arial"/>
              </w:rPr>
              <w:t>/21/2016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4623B908" w:rsidR="006F762D" w:rsidRPr="00351149" w:rsidRDefault="002E2B87" w:rsidP="00213119">
            <w:pPr>
              <w:pStyle w:val="TableText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00451030" w:rsidR="006F762D" w:rsidRPr="00351149" w:rsidRDefault="0095740D" w:rsidP="00213119">
            <w:pPr>
              <w:pStyle w:val="TableText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 xml:space="preserve">Split user story from NCPDP Field Definition Updates 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748ABB94" w:rsidR="006F762D" w:rsidRPr="00351149" w:rsidRDefault="002E2B87" w:rsidP="00213119">
            <w:pPr>
              <w:pStyle w:val="TableText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Cindy Fawcett</w:t>
            </w:r>
          </w:p>
        </w:tc>
      </w:tr>
      <w:tr w:rsidR="006F762D" w:rsidRPr="00C855D3" w14:paraId="797E0CBE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C52C" w14:textId="62790B88" w:rsidR="006F762D" w:rsidRPr="00351149" w:rsidRDefault="00667D21" w:rsidP="00213119">
            <w:pPr>
              <w:pStyle w:val="TableText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11/25/2016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1E8B" w14:textId="7690D347" w:rsidR="006F762D" w:rsidRPr="00351149" w:rsidRDefault="00667D21" w:rsidP="00213119">
            <w:pPr>
              <w:pStyle w:val="TableText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BA7A" w14:textId="3B749B9F" w:rsidR="006F762D" w:rsidRPr="00351149" w:rsidRDefault="005C2B40" w:rsidP="00213119">
            <w:pPr>
              <w:pStyle w:val="TableText"/>
              <w:rPr>
                <w:rFonts w:ascii="Arial" w:hAnsi="Arial"/>
              </w:rPr>
            </w:pPr>
            <w:r w:rsidRPr="005C2B40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9717" w14:textId="0382FC9B" w:rsidR="006F762D" w:rsidRPr="00351149" w:rsidRDefault="005C2B40" w:rsidP="00213119">
            <w:pPr>
              <w:pStyle w:val="TableText"/>
              <w:rPr>
                <w:rFonts w:ascii="Arial" w:hAnsi="Arial"/>
              </w:rPr>
            </w:pPr>
            <w:r w:rsidRPr="00351149">
              <w:rPr>
                <w:rFonts w:ascii="Arial" w:hAnsi="Arial"/>
              </w:rPr>
              <w:t>Team Leidos</w:t>
            </w:r>
          </w:p>
        </w:tc>
      </w:tr>
      <w:tr w:rsidR="00560B4A" w:rsidRPr="00C855D3" w14:paraId="31F40BE2" w14:textId="77777777" w:rsidTr="00213119">
        <w:trPr>
          <w:cantSplit/>
          <w:jc w:val="center"/>
          <w:ins w:id="9" w:author="Fawcett, Cynthia N. (Harris)" w:date="2017-01-18T16:55:00Z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9FCE8" w14:textId="7A78B956" w:rsidR="00560B4A" w:rsidRPr="00351149" w:rsidRDefault="00560B4A" w:rsidP="00213119">
            <w:pPr>
              <w:pStyle w:val="TableText"/>
              <w:rPr>
                <w:ins w:id="10" w:author="Fawcett, Cynthia N. (Harris)" w:date="2017-01-18T16:55:00Z"/>
                <w:rFonts w:ascii="Arial" w:hAnsi="Arial"/>
              </w:rPr>
            </w:pPr>
            <w:ins w:id="11" w:author="Fawcett, Cynthia N. (Harris)" w:date="2017-01-18T16:55:00Z">
              <w:r>
                <w:rPr>
                  <w:rFonts w:ascii="Arial" w:hAnsi="Arial"/>
                </w:rPr>
                <w:t>1/18/2017</w:t>
              </w:r>
            </w:ins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2C38" w14:textId="4DC4600A" w:rsidR="00560B4A" w:rsidRPr="00351149" w:rsidRDefault="00560B4A" w:rsidP="00213119">
            <w:pPr>
              <w:pStyle w:val="TableText"/>
              <w:rPr>
                <w:ins w:id="12" w:author="Fawcett, Cynthia N. (Harris)" w:date="2017-01-18T16:55:00Z"/>
                <w:rFonts w:ascii="Arial" w:hAnsi="Arial"/>
              </w:rPr>
            </w:pPr>
            <w:ins w:id="13" w:author="Fawcett, Cynthia N. (Harris)" w:date="2017-01-18T16:55:00Z">
              <w:r>
                <w:rPr>
                  <w:rFonts w:ascii="Arial" w:hAnsi="Arial"/>
                </w:rPr>
                <w:t>V1.1</w:t>
              </w:r>
            </w:ins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3550" w14:textId="01A54B89" w:rsidR="00560B4A" w:rsidRPr="005C2B40" w:rsidRDefault="00560B4A" w:rsidP="00213119">
            <w:pPr>
              <w:pStyle w:val="TableText"/>
              <w:rPr>
                <w:ins w:id="14" w:author="Fawcett, Cynthia N. (Harris)" w:date="2017-01-18T16:55:00Z"/>
                <w:rFonts w:ascii="Arial" w:hAnsi="Arial"/>
              </w:rPr>
            </w:pPr>
            <w:ins w:id="15" w:author="Fawcett, Cynthia N. (Harris)" w:date="2017-01-18T16:55:00Z">
              <w:r>
                <w:rPr>
                  <w:rFonts w:ascii="Arial" w:hAnsi="Arial"/>
                </w:rPr>
                <w:t>Minor update to remove reference to a user action to specify a value to send on the claim.</w:t>
              </w:r>
            </w:ins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1726" w14:textId="751A759F" w:rsidR="00560B4A" w:rsidRPr="00351149" w:rsidRDefault="00560B4A" w:rsidP="00213119">
            <w:pPr>
              <w:pStyle w:val="TableText"/>
              <w:rPr>
                <w:ins w:id="16" w:author="Fawcett, Cynthia N. (Harris)" w:date="2017-01-18T16:55:00Z"/>
                <w:rFonts w:ascii="Arial" w:hAnsi="Arial"/>
              </w:rPr>
            </w:pPr>
            <w:ins w:id="17" w:author="Fawcett, Cynthia N. (Harris)" w:date="2017-01-18T16:56:00Z">
              <w:r>
                <w:rPr>
                  <w:rFonts w:ascii="Arial" w:hAnsi="Arial"/>
                </w:rPr>
                <w:t>Cindy Fawcett</w:t>
              </w:r>
            </w:ins>
            <w:bookmarkStart w:id="18" w:name="_GoBack"/>
            <w:bookmarkEnd w:id="18"/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2436DE" w15:done="0"/>
  <w15:commentEx w15:paraId="521E424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0ACC3" w14:textId="77777777" w:rsidR="002F4182" w:rsidRDefault="002F4182" w:rsidP="00B81ED4">
      <w:pPr>
        <w:spacing w:after="0" w:line="240" w:lineRule="auto"/>
      </w:pPr>
      <w:r>
        <w:separator/>
      </w:r>
    </w:p>
  </w:endnote>
  <w:endnote w:type="continuationSeparator" w:id="0">
    <w:p w14:paraId="33E94E3A" w14:textId="77777777" w:rsidR="002F4182" w:rsidRDefault="002F4182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2407DA" w:rsidRPr="002407DA" w:rsidRDefault="002407DA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560B4A">
              <w:rPr>
                <w:bCs/>
                <w:noProof/>
              </w:rPr>
              <w:t>2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560B4A">
              <w:rPr>
                <w:bCs/>
                <w:noProof/>
              </w:rPr>
              <w:t>2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2407DA" w:rsidRDefault="00240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45B171" w14:textId="77777777" w:rsidR="002F4182" w:rsidRDefault="002F4182" w:rsidP="00B81ED4">
      <w:pPr>
        <w:spacing w:after="0" w:line="240" w:lineRule="auto"/>
      </w:pPr>
      <w:r>
        <w:separator/>
      </w:r>
    </w:p>
  </w:footnote>
  <w:footnote w:type="continuationSeparator" w:id="0">
    <w:p w14:paraId="10F29C86" w14:textId="77777777" w:rsidR="002F4182" w:rsidRDefault="002F4182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73211C85" w:rsidR="00122200" w:rsidRPr="00351149" w:rsidRDefault="00BA2BEE">
    <w:pPr>
      <w:pStyle w:val="Header"/>
      <w:rPr>
        <w:rFonts w:ascii="Times New Roman" w:hAnsi="Times New Roman" w:cs="Times New Roman"/>
        <w:sz w:val="20"/>
      </w:rPr>
    </w:pPr>
    <w:r w:rsidRPr="00351149">
      <w:rPr>
        <w:rFonts w:ascii="Times New Roman" w:hAnsi="Times New Roman" w:cs="Times New Roman"/>
        <w:sz w:val="20"/>
      </w:rPr>
      <w:t>User Story: USRX-167</w:t>
    </w:r>
    <w:r w:rsidR="0048234D" w:rsidRPr="00351149">
      <w:rPr>
        <w:rFonts w:ascii="Times New Roman" w:hAnsi="Times New Roman" w:cs="Times New Roman"/>
        <w:sz w:val="20"/>
      </w:rPr>
      <w:t>C</w:t>
    </w:r>
    <w:r w:rsidR="00122200" w:rsidRPr="00351149">
      <w:rPr>
        <w:rFonts w:ascii="Times New Roman" w:hAnsi="Times New Roman" w:cs="Times New Roman"/>
        <w:sz w:val="20"/>
      </w:rPr>
      <w:t xml:space="preserve"> </w:t>
    </w:r>
    <w:r w:rsidR="00835676" w:rsidRPr="00351149">
      <w:rPr>
        <w:rFonts w:ascii="Times New Roman" w:hAnsi="Times New Roman" w:cs="Times New Roman"/>
        <w:sz w:val="20"/>
      </w:rPr>
      <w:t>NCPDP Field Definition</w:t>
    </w:r>
    <w:r w:rsidR="0095740D" w:rsidRPr="00351149">
      <w:rPr>
        <w:rFonts w:ascii="Times New Roman" w:hAnsi="Times New Roman" w:cs="Times New Roman"/>
        <w:sz w:val="20"/>
      </w:rPr>
      <w:t xml:space="preserve"> – Product ID</w:t>
    </w:r>
    <w:r w:rsidR="00835676" w:rsidRPr="00351149">
      <w:rPr>
        <w:rFonts w:ascii="Times New Roman" w:hAnsi="Times New Roman" w:cs="Times New Roman"/>
        <w:sz w:val="20"/>
      </w:rPr>
      <w:t xml:space="preserve"> </w:t>
    </w:r>
    <w:r w:rsidR="005720FB" w:rsidRPr="00351149">
      <w:rPr>
        <w:rFonts w:ascii="Times New Roman" w:hAnsi="Times New Roman" w:cs="Times New Roman"/>
        <w:sz w:val="20"/>
      </w:rPr>
      <w:t xml:space="preserve">– </w:t>
    </w:r>
    <w:r w:rsidR="00507F49" w:rsidRPr="00351149">
      <w:rPr>
        <w:rFonts w:ascii="Times New Roman" w:hAnsi="Times New Roman" w:cs="Times New Roman"/>
        <w:sz w:val="20"/>
      </w:rPr>
      <w:t xml:space="preserve">Edits </w:t>
    </w:r>
    <w:r w:rsidR="0015200D" w:rsidRPr="00351149">
      <w:rPr>
        <w:rFonts w:ascii="Times New Roman" w:hAnsi="Times New Roman" w:cs="Times New Roman"/>
        <w:sz w:val="20"/>
      </w:rPr>
      <w:t>v1.</w:t>
    </w:r>
    <w:ins w:id="19" w:author="Fawcett, Cynthia N. (Harris)" w:date="2017-01-18T16:55:00Z">
      <w:r w:rsidR="00560B4A">
        <w:rPr>
          <w:rFonts w:ascii="Times New Roman" w:hAnsi="Times New Roman" w:cs="Times New Roman"/>
          <w:sz w:val="20"/>
        </w:rPr>
        <w:t>1</w:t>
      </w:r>
    </w:ins>
    <w:del w:id="20" w:author="Fawcett, Cynthia N. (Harris)" w:date="2017-01-18T16:55:00Z">
      <w:r w:rsidR="0015200D" w:rsidRPr="00351149" w:rsidDel="00560B4A">
        <w:rPr>
          <w:rFonts w:ascii="Times New Roman" w:hAnsi="Times New Roman" w:cs="Times New Roman"/>
          <w:sz w:val="20"/>
        </w:rPr>
        <w:delText>0</w:delText>
      </w:r>
    </w:del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7A8"/>
    <w:multiLevelType w:val="multilevel"/>
    <w:tmpl w:val="E4D41F26"/>
    <w:styleLink w:val="Headings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56C371C"/>
    <w:multiLevelType w:val="hybridMultilevel"/>
    <w:tmpl w:val="C56C4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C3AB4"/>
    <w:multiLevelType w:val="hybridMultilevel"/>
    <w:tmpl w:val="AC4A1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24F38"/>
    <w:multiLevelType w:val="hybridMultilevel"/>
    <w:tmpl w:val="C4D0D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3E7435"/>
    <w:multiLevelType w:val="hybridMultilevel"/>
    <w:tmpl w:val="CAD29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68DE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0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">
    <w:abstractNumId w:val="11"/>
  </w:num>
  <w:num w:numId="11">
    <w:abstractNumId w:val="8"/>
  </w:num>
  <w:num w:numId="12">
    <w:abstractNumId w:val="1"/>
  </w:num>
  <w:num w:numId="13">
    <w:abstractNumId w:val="4"/>
  </w:num>
  <w:num w:numId="1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6963"/>
    <w:rsid w:val="00007319"/>
    <w:rsid w:val="00011416"/>
    <w:rsid w:val="0003246A"/>
    <w:rsid w:val="00040EB7"/>
    <w:rsid w:val="00043E15"/>
    <w:rsid w:val="000455AE"/>
    <w:rsid w:val="00046F79"/>
    <w:rsid w:val="00051DB8"/>
    <w:rsid w:val="00062752"/>
    <w:rsid w:val="00065FA0"/>
    <w:rsid w:val="000710F8"/>
    <w:rsid w:val="00074024"/>
    <w:rsid w:val="0007552E"/>
    <w:rsid w:val="00076147"/>
    <w:rsid w:val="00087ACA"/>
    <w:rsid w:val="000A3203"/>
    <w:rsid w:val="000B507F"/>
    <w:rsid w:val="000B7003"/>
    <w:rsid w:val="000F1BBE"/>
    <w:rsid w:val="001172A6"/>
    <w:rsid w:val="00122200"/>
    <w:rsid w:val="00122BFA"/>
    <w:rsid w:val="00136651"/>
    <w:rsid w:val="00144443"/>
    <w:rsid w:val="00150BA1"/>
    <w:rsid w:val="0015200D"/>
    <w:rsid w:val="00152BDB"/>
    <w:rsid w:val="00154865"/>
    <w:rsid w:val="00162A4D"/>
    <w:rsid w:val="00166B19"/>
    <w:rsid w:val="00191DE6"/>
    <w:rsid w:val="001B0B6F"/>
    <w:rsid w:val="001B379F"/>
    <w:rsid w:val="001B47A3"/>
    <w:rsid w:val="001C01D5"/>
    <w:rsid w:val="001C7764"/>
    <w:rsid w:val="001D3A76"/>
    <w:rsid w:val="001F14AA"/>
    <w:rsid w:val="001F5110"/>
    <w:rsid w:val="002012C6"/>
    <w:rsid w:val="002073F1"/>
    <w:rsid w:val="00213C69"/>
    <w:rsid w:val="00214251"/>
    <w:rsid w:val="00215DA5"/>
    <w:rsid w:val="00217AB6"/>
    <w:rsid w:val="00223229"/>
    <w:rsid w:val="002261C0"/>
    <w:rsid w:val="00236912"/>
    <w:rsid w:val="00237A45"/>
    <w:rsid w:val="002407DA"/>
    <w:rsid w:val="00257F79"/>
    <w:rsid w:val="00263624"/>
    <w:rsid w:val="00264B88"/>
    <w:rsid w:val="002730CF"/>
    <w:rsid w:val="00280708"/>
    <w:rsid w:val="00281C50"/>
    <w:rsid w:val="00283C1B"/>
    <w:rsid w:val="00293BAC"/>
    <w:rsid w:val="00296EFC"/>
    <w:rsid w:val="002A3560"/>
    <w:rsid w:val="002A6D18"/>
    <w:rsid w:val="002A781D"/>
    <w:rsid w:val="002B294C"/>
    <w:rsid w:val="002E2B87"/>
    <w:rsid w:val="002E61D7"/>
    <w:rsid w:val="002F4182"/>
    <w:rsid w:val="00317AF6"/>
    <w:rsid w:val="0033331F"/>
    <w:rsid w:val="0033462F"/>
    <w:rsid w:val="00334CFE"/>
    <w:rsid w:val="00345458"/>
    <w:rsid w:val="00351149"/>
    <w:rsid w:val="00354BF7"/>
    <w:rsid w:val="0035711A"/>
    <w:rsid w:val="003608FF"/>
    <w:rsid w:val="00361074"/>
    <w:rsid w:val="003628E1"/>
    <w:rsid w:val="003638F4"/>
    <w:rsid w:val="00363B02"/>
    <w:rsid w:val="00364D54"/>
    <w:rsid w:val="003856F8"/>
    <w:rsid w:val="0039553C"/>
    <w:rsid w:val="003966B3"/>
    <w:rsid w:val="003B6B4B"/>
    <w:rsid w:val="003B7B43"/>
    <w:rsid w:val="003C3E0D"/>
    <w:rsid w:val="003D15ED"/>
    <w:rsid w:val="003D44CB"/>
    <w:rsid w:val="003E2A7D"/>
    <w:rsid w:val="003F3C17"/>
    <w:rsid w:val="00406D55"/>
    <w:rsid w:val="004128D9"/>
    <w:rsid w:val="00417AC5"/>
    <w:rsid w:val="00427433"/>
    <w:rsid w:val="004301E3"/>
    <w:rsid w:val="00437F5F"/>
    <w:rsid w:val="004412E2"/>
    <w:rsid w:val="00446377"/>
    <w:rsid w:val="004476B5"/>
    <w:rsid w:val="004626D3"/>
    <w:rsid w:val="0046560F"/>
    <w:rsid w:val="00470066"/>
    <w:rsid w:val="0048234D"/>
    <w:rsid w:val="00494B74"/>
    <w:rsid w:val="004E0CC3"/>
    <w:rsid w:val="004E4F95"/>
    <w:rsid w:val="004E594D"/>
    <w:rsid w:val="004E694A"/>
    <w:rsid w:val="00501766"/>
    <w:rsid w:val="00507F49"/>
    <w:rsid w:val="00520AA7"/>
    <w:rsid w:val="005215E0"/>
    <w:rsid w:val="00526D9B"/>
    <w:rsid w:val="00542EC7"/>
    <w:rsid w:val="00547FDF"/>
    <w:rsid w:val="00553DD6"/>
    <w:rsid w:val="00555BAC"/>
    <w:rsid w:val="00560B4A"/>
    <w:rsid w:val="005612AC"/>
    <w:rsid w:val="005708D8"/>
    <w:rsid w:val="005720FB"/>
    <w:rsid w:val="00576F4B"/>
    <w:rsid w:val="00577844"/>
    <w:rsid w:val="005A2A24"/>
    <w:rsid w:val="005B0C4E"/>
    <w:rsid w:val="005B4FF5"/>
    <w:rsid w:val="005C2B40"/>
    <w:rsid w:val="005C6DFC"/>
    <w:rsid w:val="005D7AD4"/>
    <w:rsid w:val="005E273B"/>
    <w:rsid w:val="005F0D8B"/>
    <w:rsid w:val="005F2FDA"/>
    <w:rsid w:val="005F51CB"/>
    <w:rsid w:val="005F7AC9"/>
    <w:rsid w:val="00606DE8"/>
    <w:rsid w:val="00611935"/>
    <w:rsid w:val="0061657D"/>
    <w:rsid w:val="00625530"/>
    <w:rsid w:val="006366A4"/>
    <w:rsid w:val="006375AB"/>
    <w:rsid w:val="00641D88"/>
    <w:rsid w:val="00657BBD"/>
    <w:rsid w:val="00657BE0"/>
    <w:rsid w:val="00664DED"/>
    <w:rsid w:val="006672DC"/>
    <w:rsid w:val="00667B4B"/>
    <w:rsid w:val="00667D21"/>
    <w:rsid w:val="006858C3"/>
    <w:rsid w:val="0069692D"/>
    <w:rsid w:val="006A45F1"/>
    <w:rsid w:val="006B1A0E"/>
    <w:rsid w:val="006B7259"/>
    <w:rsid w:val="006C177F"/>
    <w:rsid w:val="006C4AB5"/>
    <w:rsid w:val="006C4E43"/>
    <w:rsid w:val="006D220E"/>
    <w:rsid w:val="006E621C"/>
    <w:rsid w:val="006F4C0D"/>
    <w:rsid w:val="006F762D"/>
    <w:rsid w:val="00703060"/>
    <w:rsid w:val="007030ED"/>
    <w:rsid w:val="00714C6C"/>
    <w:rsid w:val="0072605C"/>
    <w:rsid w:val="00737A4A"/>
    <w:rsid w:val="00740199"/>
    <w:rsid w:val="0074104E"/>
    <w:rsid w:val="00753EB7"/>
    <w:rsid w:val="00754B8C"/>
    <w:rsid w:val="00767C6A"/>
    <w:rsid w:val="0078631D"/>
    <w:rsid w:val="0078754C"/>
    <w:rsid w:val="00795B7B"/>
    <w:rsid w:val="007A12E2"/>
    <w:rsid w:val="007A14F4"/>
    <w:rsid w:val="007D2198"/>
    <w:rsid w:val="007F2230"/>
    <w:rsid w:val="008020CC"/>
    <w:rsid w:val="00810C38"/>
    <w:rsid w:val="00813585"/>
    <w:rsid w:val="00815F3C"/>
    <w:rsid w:val="00835676"/>
    <w:rsid w:val="00854629"/>
    <w:rsid w:val="00863371"/>
    <w:rsid w:val="008748B5"/>
    <w:rsid w:val="00874912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D6652"/>
    <w:rsid w:val="008E06C4"/>
    <w:rsid w:val="008E2317"/>
    <w:rsid w:val="008F7700"/>
    <w:rsid w:val="00902626"/>
    <w:rsid w:val="00911F53"/>
    <w:rsid w:val="00922D6B"/>
    <w:rsid w:val="00926205"/>
    <w:rsid w:val="00927E35"/>
    <w:rsid w:val="009423E6"/>
    <w:rsid w:val="009543D3"/>
    <w:rsid w:val="0095740D"/>
    <w:rsid w:val="0095744D"/>
    <w:rsid w:val="00970CA7"/>
    <w:rsid w:val="00982E5D"/>
    <w:rsid w:val="009F3F4E"/>
    <w:rsid w:val="009F6C6F"/>
    <w:rsid w:val="009F7269"/>
    <w:rsid w:val="00A0367E"/>
    <w:rsid w:val="00A05D64"/>
    <w:rsid w:val="00A32334"/>
    <w:rsid w:val="00A3544A"/>
    <w:rsid w:val="00A35588"/>
    <w:rsid w:val="00A37BEC"/>
    <w:rsid w:val="00A435FB"/>
    <w:rsid w:val="00A446E6"/>
    <w:rsid w:val="00A53D36"/>
    <w:rsid w:val="00A73243"/>
    <w:rsid w:val="00A73A4C"/>
    <w:rsid w:val="00A826FC"/>
    <w:rsid w:val="00A83C83"/>
    <w:rsid w:val="00A866B3"/>
    <w:rsid w:val="00A93BCB"/>
    <w:rsid w:val="00AB5ACE"/>
    <w:rsid w:val="00AE62D7"/>
    <w:rsid w:val="00AF35DD"/>
    <w:rsid w:val="00AF4636"/>
    <w:rsid w:val="00AF62EE"/>
    <w:rsid w:val="00B00D1E"/>
    <w:rsid w:val="00B03020"/>
    <w:rsid w:val="00B04CE4"/>
    <w:rsid w:val="00B2517D"/>
    <w:rsid w:val="00B32745"/>
    <w:rsid w:val="00B339A8"/>
    <w:rsid w:val="00B63368"/>
    <w:rsid w:val="00B65079"/>
    <w:rsid w:val="00B67979"/>
    <w:rsid w:val="00B71851"/>
    <w:rsid w:val="00B721DD"/>
    <w:rsid w:val="00B81ED4"/>
    <w:rsid w:val="00B97DAF"/>
    <w:rsid w:val="00BA2BEE"/>
    <w:rsid w:val="00BD6364"/>
    <w:rsid w:val="00BE3344"/>
    <w:rsid w:val="00BE77A5"/>
    <w:rsid w:val="00BF1692"/>
    <w:rsid w:val="00C026BA"/>
    <w:rsid w:val="00C059D5"/>
    <w:rsid w:val="00C1509D"/>
    <w:rsid w:val="00C441B6"/>
    <w:rsid w:val="00C514E2"/>
    <w:rsid w:val="00C539C3"/>
    <w:rsid w:val="00C55FC3"/>
    <w:rsid w:val="00C60E1D"/>
    <w:rsid w:val="00C82D46"/>
    <w:rsid w:val="00C9601D"/>
    <w:rsid w:val="00C967D9"/>
    <w:rsid w:val="00CC6A9D"/>
    <w:rsid w:val="00CE37B8"/>
    <w:rsid w:val="00CF5232"/>
    <w:rsid w:val="00D11E8A"/>
    <w:rsid w:val="00D5350F"/>
    <w:rsid w:val="00D62AD8"/>
    <w:rsid w:val="00D90CA7"/>
    <w:rsid w:val="00D941CD"/>
    <w:rsid w:val="00D97C4D"/>
    <w:rsid w:val="00DA4962"/>
    <w:rsid w:val="00DB0017"/>
    <w:rsid w:val="00DE4F8A"/>
    <w:rsid w:val="00DE7D1E"/>
    <w:rsid w:val="00DF294B"/>
    <w:rsid w:val="00E15DC8"/>
    <w:rsid w:val="00E35538"/>
    <w:rsid w:val="00E42426"/>
    <w:rsid w:val="00E619B5"/>
    <w:rsid w:val="00E74975"/>
    <w:rsid w:val="00E75585"/>
    <w:rsid w:val="00E95A78"/>
    <w:rsid w:val="00EB3BF6"/>
    <w:rsid w:val="00EB70A4"/>
    <w:rsid w:val="00EC3AF8"/>
    <w:rsid w:val="00ED055A"/>
    <w:rsid w:val="00ED325F"/>
    <w:rsid w:val="00ED506B"/>
    <w:rsid w:val="00EE0AA0"/>
    <w:rsid w:val="00EF042E"/>
    <w:rsid w:val="00EF1226"/>
    <w:rsid w:val="00EF2A2F"/>
    <w:rsid w:val="00EF3825"/>
    <w:rsid w:val="00EF4915"/>
    <w:rsid w:val="00F0520B"/>
    <w:rsid w:val="00F079C4"/>
    <w:rsid w:val="00F11012"/>
    <w:rsid w:val="00F26931"/>
    <w:rsid w:val="00F374D5"/>
    <w:rsid w:val="00F37969"/>
    <w:rsid w:val="00F40B2D"/>
    <w:rsid w:val="00F41AF2"/>
    <w:rsid w:val="00F4247B"/>
    <w:rsid w:val="00F5228A"/>
    <w:rsid w:val="00F737C5"/>
    <w:rsid w:val="00F809B1"/>
    <w:rsid w:val="00F85A8D"/>
    <w:rsid w:val="00F85D20"/>
    <w:rsid w:val="00F91066"/>
    <w:rsid w:val="00F92F3D"/>
    <w:rsid w:val="00FA3DB7"/>
    <w:rsid w:val="00FC1B48"/>
    <w:rsid w:val="00FC4AEF"/>
    <w:rsid w:val="00FC530C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Heading1"/>
    <w:next w:val="BodyText"/>
    <w:link w:val="Heading2Char"/>
    <w:semiHidden/>
    <w:unhideWhenUsed/>
    <w:qFormat/>
    <w:rsid w:val="008D6652"/>
    <w:pPr>
      <w:tabs>
        <w:tab w:val="left" w:pos="900"/>
      </w:tabs>
      <w:spacing w:before="240"/>
      <w:ind w:left="907" w:hanging="907"/>
      <w:outlineLvl w:val="1"/>
    </w:pPr>
    <w:rPr>
      <w:rFonts w:ascii="Arial" w:eastAsia="Times New Roman" w:hAnsi="Arial" w:cs="Arial"/>
      <w:iCs/>
      <w:color w:val="000000" w:themeColor="text1"/>
      <w:kern w:val="32"/>
      <w:sz w:val="32"/>
      <w:szCs w:val="28"/>
    </w:rPr>
  </w:style>
  <w:style w:type="paragraph" w:styleId="Heading3">
    <w:name w:val="heading 3"/>
    <w:basedOn w:val="Heading2"/>
    <w:next w:val="BodyText"/>
    <w:link w:val="Heading3Char"/>
    <w:semiHidden/>
    <w:unhideWhenUsed/>
    <w:qFormat/>
    <w:rsid w:val="008D6652"/>
    <w:p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D66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D66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semiHidden/>
    <w:unhideWhenUsed/>
    <w:qFormat/>
    <w:rsid w:val="008D6652"/>
    <w:pPr>
      <w:keepLines w:val="0"/>
      <w:tabs>
        <w:tab w:val="left" w:pos="1080"/>
      </w:tabs>
      <w:autoSpaceDE w:val="0"/>
      <w:autoSpaceDN w:val="0"/>
      <w:adjustRightInd w:val="0"/>
      <w:spacing w:before="240" w:after="120" w:line="240" w:lineRule="auto"/>
      <w:ind w:left="2736" w:hanging="2736"/>
      <w:outlineLvl w:val="5"/>
    </w:pPr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paragraph" w:styleId="Heading7">
    <w:name w:val="heading 7"/>
    <w:basedOn w:val="Heading6"/>
    <w:next w:val="BodyText"/>
    <w:link w:val="Heading7Char"/>
    <w:semiHidden/>
    <w:unhideWhenUsed/>
    <w:qFormat/>
    <w:rsid w:val="008D6652"/>
    <w:pPr>
      <w:ind w:left="324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semiHidden/>
    <w:unhideWhenUsed/>
    <w:qFormat/>
    <w:rsid w:val="008D6652"/>
    <w:pPr>
      <w:ind w:left="3744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semiHidden/>
    <w:unhideWhenUsed/>
    <w:qFormat/>
    <w:rsid w:val="008D6652"/>
    <w:pPr>
      <w:ind w:left="432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66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66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2Char">
    <w:name w:val="Heading 2 Char"/>
    <w:basedOn w:val="DefaultParagraphFont"/>
    <w:link w:val="Heading2"/>
    <w:semiHidden/>
    <w:rsid w:val="008D665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8D665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</w:rPr>
  </w:style>
  <w:style w:type="character" w:customStyle="1" w:styleId="SpecificationChar">
    <w:name w:val="Specification Char"/>
    <w:basedOn w:val="BodyTextChar"/>
    <w:link w:val="Specification"/>
    <w:locked/>
    <w:rsid w:val="008D66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pecification">
    <w:name w:val="Specification"/>
    <w:basedOn w:val="BodyText"/>
    <w:link w:val="SpecificationChar"/>
    <w:qFormat/>
    <w:rsid w:val="008D6652"/>
    <w:pPr>
      <w:suppressAutoHyphens w:val="0"/>
      <w:spacing w:before="120" w:after="120"/>
      <w:ind w:left="360"/>
    </w:pPr>
    <w:rPr>
      <w:rFonts w:ascii="Times New Roman" w:hAnsi="Times New Roman"/>
      <w:szCs w:val="20"/>
      <w:lang w:eastAsia="en-US"/>
    </w:rPr>
  </w:style>
  <w:style w:type="character" w:customStyle="1" w:styleId="BusinessNeedChar">
    <w:name w:val="Business Need Char"/>
    <w:basedOn w:val="BodyTextChar"/>
    <w:link w:val="BusinessNeed"/>
    <w:locked/>
    <w:rsid w:val="008D6652"/>
    <w:rPr>
      <w:rFonts w:asciiTheme="minorBidi" w:eastAsia="Times New Roman" w:hAnsiTheme="minorBidi" w:cs="Times New Roman"/>
      <w:b/>
      <w:bCs/>
      <w:sz w:val="24"/>
      <w:szCs w:val="20"/>
      <w:lang w:eastAsia="ar-SA"/>
    </w:rPr>
  </w:style>
  <w:style w:type="paragraph" w:customStyle="1" w:styleId="BusinessNeed">
    <w:name w:val="Business Need"/>
    <w:basedOn w:val="BodyText"/>
    <w:link w:val="BusinessNeedChar"/>
    <w:qFormat/>
    <w:rsid w:val="008D6652"/>
    <w:pPr>
      <w:tabs>
        <w:tab w:val="left" w:pos="720"/>
      </w:tabs>
      <w:suppressAutoHyphens w:val="0"/>
      <w:spacing w:before="240" w:after="120"/>
    </w:pPr>
    <w:rPr>
      <w:rFonts w:asciiTheme="minorBidi" w:hAnsiTheme="minorBidi"/>
      <w:b/>
      <w:bCs/>
      <w:szCs w:val="20"/>
      <w:lang w:eastAsia="en-US"/>
    </w:rPr>
  </w:style>
  <w:style w:type="table" w:customStyle="1" w:styleId="GridTable4-Accent51">
    <w:name w:val="Grid Table 4 - Accent 51"/>
    <w:basedOn w:val="TableNormal"/>
    <w:uiPriority w:val="49"/>
    <w:rsid w:val="008D6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numbering" w:customStyle="1" w:styleId="Headings">
    <w:name w:val="Headings"/>
    <w:uiPriority w:val="99"/>
    <w:rsid w:val="008D6652"/>
    <w:pPr>
      <w:numPr>
        <w:numId w:val="8"/>
      </w:numPr>
    </w:pPr>
  </w:style>
  <w:style w:type="paragraph" w:styleId="BlockText">
    <w:name w:val="Block Text"/>
    <w:basedOn w:val="Normal"/>
    <w:uiPriority w:val="99"/>
    <w:rsid w:val="00494B74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11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1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1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01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110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Heading1"/>
    <w:next w:val="BodyText"/>
    <w:link w:val="Heading2Char"/>
    <w:semiHidden/>
    <w:unhideWhenUsed/>
    <w:qFormat/>
    <w:rsid w:val="008D6652"/>
    <w:pPr>
      <w:tabs>
        <w:tab w:val="left" w:pos="900"/>
      </w:tabs>
      <w:spacing w:before="240"/>
      <w:ind w:left="907" w:hanging="907"/>
      <w:outlineLvl w:val="1"/>
    </w:pPr>
    <w:rPr>
      <w:rFonts w:ascii="Arial" w:eastAsia="Times New Roman" w:hAnsi="Arial" w:cs="Arial"/>
      <w:iCs/>
      <w:color w:val="000000" w:themeColor="text1"/>
      <w:kern w:val="32"/>
      <w:sz w:val="32"/>
      <w:szCs w:val="28"/>
    </w:rPr>
  </w:style>
  <w:style w:type="paragraph" w:styleId="Heading3">
    <w:name w:val="heading 3"/>
    <w:basedOn w:val="Heading2"/>
    <w:next w:val="BodyText"/>
    <w:link w:val="Heading3Char"/>
    <w:semiHidden/>
    <w:unhideWhenUsed/>
    <w:qFormat/>
    <w:rsid w:val="008D6652"/>
    <w:p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D66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D66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semiHidden/>
    <w:unhideWhenUsed/>
    <w:qFormat/>
    <w:rsid w:val="008D6652"/>
    <w:pPr>
      <w:keepLines w:val="0"/>
      <w:tabs>
        <w:tab w:val="left" w:pos="1080"/>
      </w:tabs>
      <w:autoSpaceDE w:val="0"/>
      <w:autoSpaceDN w:val="0"/>
      <w:adjustRightInd w:val="0"/>
      <w:spacing w:before="240" w:after="120" w:line="240" w:lineRule="auto"/>
      <w:ind w:left="2736" w:hanging="2736"/>
      <w:outlineLvl w:val="5"/>
    </w:pPr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paragraph" w:styleId="Heading7">
    <w:name w:val="heading 7"/>
    <w:basedOn w:val="Heading6"/>
    <w:next w:val="BodyText"/>
    <w:link w:val="Heading7Char"/>
    <w:semiHidden/>
    <w:unhideWhenUsed/>
    <w:qFormat/>
    <w:rsid w:val="008D6652"/>
    <w:pPr>
      <w:ind w:left="324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semiHidden/>
    <w:unhideWhenUsed/>
    <w:qFormat/>
    <w:rsid w:val="008D6652"/>
    <w:pPr>
      <w:ind w:left="3744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semiHidden/>
    <w:unhideWhenUsed/>
    <w:qFormat/>
    <w:rsid w:val="008D6652"/>
    <w:pPr>
      <w:ind w:left="432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66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66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2Char">
    <w:name w:val="Heading 2 Char"/>
    <w:basedOn w:val="DefaultParagraphFont"/>
    <w:link w:val="Heading2"/>
    <w:semiHidden/>
    <w:rsid w:val="008D665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8D665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</w:rPr>
  </w:style>
  <w:style w:type="character" w:customStyle="1" w:styleId="SpecificationChar">
    <w:name w:val="Specification Char"/>
    <w:basedOn w:val="BodyTextChar"/>
    <w:link w:val="Specification"/>
    <w:locked/>
    <w:rsid w:val="008D66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pecification">
    <w:name w:val="Specification"/>
    <w:basedOn w:val="BodyText"/>
    <w:link w:val="SpecificationChar"/>
    <w:qFormat/>
    <w:rsid w:val="008D6652"/>
    <w:pPr>
      <w:suppressAutoHyphens w:val="0"/>
      <w:spacing w:before="120" w:after="120"/>
      <w:ind w:left="360"/>
    </w:pPr>
    <w:rPr>
      <w:rFonts w:ascii="Times New Roman" w:hAnsi="Times New Roman"/>
      <w:szCs w:val="20"/>
      <w:lang w:eastAsia="en-US"/>
    </w:rPr>
  </w:style>
  <w:style w:type="character" w:customStyle="1" w:styleId="BusinessNeedChar">
    <w:name w:val="Business Need Char"/>
    <w:basedOn w:val="BodyTextChar"/>
    <w:link w:val="BusinessNeed"/>
    <w:locked/>
    <w:rsid w:val="008D6652"/>
    <w:rPr>
      <w:rFonts w:asciiTheme="minorBidi" w:eastAsia="Times New Roman" w:hAnsiTheme="minorBidi" w:cs="Times New Roman"/>
      <w:b/>
      <w:bCs/>
      <w:sz w:val="24"/>
      <w:szCs w:val="20"/>
      <w:lang w:eastAsia="ar-SA"/>
    </w:rPr>
  </w:style>
  <w:style w:type="paragraph" w:customStyle="1" w:styleId="BusinessNeed">
    <w:name w:val="Business Need"/>
    <w:basedOn w:val="BodyText"/>
    <w:link w:val="BusinessNeedChar"/>
    <w:qFormat/>
    <w:rsid w:val="008D6652"/>
    <w:pPr>
      <w:tabs>
        <w:tab w:val="left" w:pos="720"/>
      </w:tabs>
      <w:suppressAutoHyphens w:val="0"/>
      <w:spacing w:before="240" w:after="120"/>
    </w:pPr>
    <w:rPr>
      <w:rFonts w:asciiTheme="minorBidi" w:hAnsiTheme="minorBidi"/>
      <w:b/>
      <w:bCs/>
      <w:szCs w:val="20"/>
      <w:lang w:eastAsia="en-US"/>
    </w:rPr>
  </w:style>
  <w:style w:type="table" w:customStyle="1" w:styleId="GridTable4-Accent51">
    <w:name w:val="Grid Table 4 - Accent 51"/>
    <w:basedOn w:val="TableNormal"/>
    <w:uiPriority w:val="49"/>
    <w:rsid w:val="008D6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numbering" w:customStyle="1" w:styleId="Headings">
    <w:name w:val="Headings"/>
    <w:uiPriority w:val="99"/>
    <w:rsid w:val="008D6652"/>
    <w:pPr>
      <w:numPr>
        <w:numId w:val="8"/>
      </w:numPr>
    </w:pPr>
  </w:style>
  <w:style w:type="paragraph" w:styleId="BlockText">
    <w:name w:val="Block Text"/>
    <w:basedOn w:val="Normal"/>
    <w:uiPriority w:val="99"/>
    <w:rsid w:val="00494B74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11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1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1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01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110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1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657KNE7CTRDA-1055151156-90</_dlc_DocId>
    <_dlc_DocIdUrl xmlns="cdd665a5-4d39-4c80-990a-8a3abca4f55f">
      <Url>http://vaww.oed.portal.va.gov/pm/hape/ipt_5010/EDI_Portfolio/_layouts/DocIdRedir.aspx?ID=657KNE7CTRDA-1055151156-90</Url>
      <Description>657KNE7CTRDA-1055151156-90</Description>
    </_dlc_DocIdUrl>
    <Category xmlns="53a7661f-d04e-4608-abef-a17f4a389bfc">ePharmacy</Categ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2b0efa2b711b9e3836e22cc06a776060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44424392e4aa361013ed1d0e9589e9ba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Artifact Templates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Moved to Rally"/>
          <xsd:enumeration value="Process Flows"/>
          <xsd:enumeration value="Program Oversight"/>
          <xsd:enumeration value="Risks &amp; Issu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  <ds:schemaRef ds:uri="53a7661f-d04e-4608-abef-a17f4a389bfc"/>
  </ds:schemaRefs>
</ds:datastoreItem>
</file>

<file path=customXml/itemProps2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F48544-1313-42F7-B6BD-D7B97466DA2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AD09ED4-38A0-40B7-9B35-861617F31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5BBD18A-F645-4157-AAE9-7D26457DA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Story</vt:lpstr>
    </vt:vector>
  </TitlesOfParts>
  <Company>Department of Veterans Affairs</Company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Story</dc:title>
  <dc:creator>Picker, James</dc:creator>
  <cp:lastModifiedBy>Fawcett, Cynthia N. (Harris)</cp:lastModifiedBy>
  <cp:revision>3</cp:revision>
  <dcterms:created xsi:type="dcterms:W3CDTF">2017-01-18T21:55:00Z</dcterms:created>
  <dcterms:modified xsi:type="dcterms:W3CDTF">2017-01-18T21:56:00Z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1bbe6342-1743-4616-9d44-0a33a5066216</vt:lpwstr>
  </property>
  <property fmtid="{D5CDD505-2E9C-101B-9397-08002B2CF9AE}" pid="4" name="Order">
    <vt:r8>9000</vt:r8>
  </property>
</Properties>
</file>